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167BE63B" w:rsidR="00642EFE" w:rsidRPr="00A71D81" w:rsidRDefault="005A4C6A" w:rsidP="00EF3662">
      <w:pPr>
        <w:pStyle w:val="a3"/>
        <w:spacing w:line="240" w:lineRule="auto"/>
        <w:jc w:val="center"/>
        <w:rPr>
          <w:rFonts w:ascii="GHEA Grapalat" w:hAnsi="GHEA Grapalat"/>
          <w:i w:val="0"/>
          <w:lang w:val="af-ZA"/>
        </w:rPr>
      </w:pPr>
      <w:r>
        <w:rPr>
          <w:rFonts w:ascii="GHEA Grapalat" w:hAnsi="GHEA Grapalat"/>
          <w:i w:val="0"/>
          <w:lang w:val="hy-AM"/>
        </w:rPr>
        <w:t xml:space="preserve">ՀՐԱՏԱՊ ՄԵԿ ԱՆՁԻՑ ԳՆՄԱՆ </w:t>
      </w:r>
      <w:r w:rsidR="00E72106">
        <w:rPr>
          <w:rFonts w:ascii="GHEA Grapalat" w:hAnsi="GHEA Grapalat"/>
          <w:i w:val="0"/>
          <w:lang w:val="hy-AM"/>
        </w:rPr>
        <w:t xml:space="preserve"> </w:t>
      </w:r>
      <w:r w:rsidR="00B95D8A">
        <w:rPr>
          <w:rFonts w:ascii="GHEA Grapalat" w:hAnsi="GHEA Grapalat"/>
          <w:i w:val="0"/>
          <w:lang w:val="hy-AM"/>
        </w:rPr>
        <w:t xml:space="preserve"> </w:t>
      </w:r>
      <w:r w:rsidR="00642EFE" w:rsidRPr="00A71D81">
        <w:rPr>
          <w:rFonts w:ascii="GHEA Grapalat" w:hAnsi="GHEA Grapalat"/>
          <w:i w:val="0"/>
          <w:lang w:val="af-ZA"/>
        </w:rPr>
        <w:t xml:space="preserve"> ՄԱՍԻՆ</w:t>
      </w:r>
      <w:r w:rsidR="00E449ED" w:rsidRPr="00A71D81">
        <w:rPr>
          <w:rFonts w:ascii="GHEA Grapalat" w:hAnsi="GHEA Grapalat"/>
          <w:i w:val="0"/>
          <w:lang w:val="af-ZA"/>
        </w:rPr>
        <w:t>*</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1C7DF14D" w14:textId="3A5D13E9" w:rsidR="00DB0B7A" w:rsidRPr="00E6597C" w:rsidRDefault="00DB0B7A" w:rsidP="00DB0B7A">
      <w:pPr>
        <w:pStyle w:val="a3"/>
        <w:spacing w:line="240" w:lineRule="auto"/>
        <w:jc w:val="center"/>
        <w:rPr>
          <w:rFonts w:ascii="GHEA Grapalat" w:hAnsi="GHEA Grapalat"/>
          <w:i w:val="0"/>
          <w:lang w:val="af-ZA"/>
        </w:rPr>
      </w:pPr>
      <w:r w:rsidRPr="00E6597C">
        <w:rPr>
          <w:rFonts w:ascii="GHEA Grapalat" w:hAnsi="GHEA Grapalat"/>
          <w:i w:val="0"/>
          <w:lang w:val="af-ZA"/>
        </w:rPr>
        <w:t>20</w:t>
      </w:r>
      <w:r w:rsidR="000C4109">
        <w:rPr>
          <w:rFonts w:ascii="GHEA Grapalat" w:hAnsi="GHEA Grapalat"/>
          <w:i w:val="0"/>
          <w:lang w:val="af-ZA"/>
        </w:rPr>
        <w:t>2</w:t>
      </w:r>
      <w:r w:rsidR="00302CFB">
        <w:rPr>
          <w:rFonts w:ascii="GHEA Grapalat" w:hAnsi="GHEA Grapalat"/>
          <w:i w:val="0"/>
          <w:lang w:val="hy-AM"/>
        </w:rPr>
        <w:t>5</w:t>
      </w:r>
      <w:r w:rsidRPr="00E6597C">
        <w:rPr>
          <w:rFonts w:ascii="GHEA Grapalat" w:hAnsi="GHEA Grapalat"/>
          <w:i w:val="0"/>
          <w:lang w:val="af-ZA"/>
        </w:rPr>
        <w:t xml:space="preserve"> թվականի </w:t>
      </w:r>
      <w:r w:rsidR="005A4C6A">
        <w:rPr>
          <w:rFonts w:ascii="GHEA Grapalat" w:hAnsi="GHEA Grapalat"/>
          <w:i w:val="0"/>
          <w:lang w:val="hy-AM"/>
        </w:rPr>
        <w:t>հոկտեմբերի 8</w:t>
      </w:r>
      <w:r>
        <w:rPr>
          <w:rFonts w:ascii="GHEA Grapalat" w:hAnsi="GHEA Grapalat"/>
          <w:i w:val="0"/>
          <w:lang w:val="af-ZA"/>
        </w:rPr>
        <w:t>-ի</w:t>
      </w:r>
      <w:r w:rsidRPr="00E6597C">
        <w:rPr>
          <w:rFonts w:ascii="GHEA Grapalat" w:hAnsi="GHEA Grapalat"/>
          <w:i w:val="0"/>
          <w:lang w:val="af-ZA"/>
        </w:rPr>
        <w:t xml:space="preserve"> </w:t>
      </w:r>
      <w:r>
        <w:rPr>
          <w:rFonts w:ascii="GHEA Grapalat" w:hAnsi="GHEA Grapalat"/>
          <w:i w:val="0"/>
          <w:lang w:val="af-ZA"/>
        </w:rPr>
        <w:t>թիվ 1</w:t>
      </w:r>
      <w:r w:rsidRPr="00E6597C">
        <w:rPr>
          <w:rFonts w:ascii="GHEA Grapalat" w:hAnsi="GHEA Grapalat"/>
          <w:i w:val="0"/>
          <w:lang w:val="af-ZA"/>
        </w:rPr>
        <w:t xml:space="preserve"> 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0DF3C7FD"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A5D95">
        <w:rPr>
          <w:rFonts w:ascii="GHEA Grapalat" w:hAnsi="GHEA Grapalat"/>
          <w:i w:val="0"/>
          <w:lang w:val="af-ZA"/>
        </w:rPr>
        <w:t>ԱՄՓՀ-ՀՄԱԱՊՁԲ-42/25</w:t>
      </w:r>
      <w:r w:rsidR="00B95D8A">
        <w:rPr>
          <w:rFonts w:ascii="GHEA Grapalat" w:hAnsi="GHEA Grapalat"/>
          <w:i w:val="0"/>
          <w:lang w:val="af-ZA"/>
        </w:rPr>
        <w:t xml:space="preserve"> </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50FADB65" w:rsidR="00642EFE" w:rsidRPr="00936B05" w:rsidRDefault="00936B05" w:rsidP="00A43BF6">
      <w:pPr>
        <w:pStyle w:val="a3"/>
        <w:spacing w:line="276" w:lineRule="auto"/>
        <w:ind w:firstLine="0"/>
        <w:rPr>
          <w:rFonts w:ascii="GHEA Grapalat" w:hAnsi="GHEA Grapalat"/>
          <w:i w:val="0"/>
          <w:lang w:val="af-ZA"/>
        </w:rPr>
      </w:pPr>
      <w:r>
        <w:rPr>
          <w:rFonts w:ascii="GHEA Grapalat" w:hAnsi="GHEA Grapalat"/>
          <w:i w:val="0"/>
          <w:lang w:val="af-ZA"/>
        </w:rPr>
        <w:t xml:space="preserve">        </w:t>
      </w:r>
      <w:r w:rsidR="00642EFE"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C3749A" w:rsidRPr="00936B05">
        <w:rPr>
          <w:rFonts w:ascii="GHEA Grapalat" w:hAnsi="GHEA Grapalat"/>
          <w:i w:val="0"/>
          <w:lang w:val="af-ZA"/>
        </w:rPr>
        <w:t xml:space="preserve">ՀՀ </w:t>
      </w:r>
      <w:r w:rsidR="00C3749A">
        <w:rPr>
          <w:rFonts w:ascii="GHEA Grapalat" w:hAnsi="GHEA Grapalat"/>
          <w:i w:val="0"/>
          <w:lang w:val="af-ZA"/>
        </w:rPr>
        <w:t>Արմավիրի մարզի Փարաքարի  համայնք</w:t>
      </w:r>
      <w:r w:rsidR="00B95D8A">
        <w:rPr>
          <w:rFonts w:ascii="GHEA Grapalat" w:hAnsi="GHEA Grapalat"/>
          <w:i w:val="0"/>
          <w:lang w:val="hy-AM"/>
        </w:rPr>
        <w:t>ապետարան</w:t>
      </w:r>
      <w:r w:rsidR="00576C10">
        <w:rPr>
          <w:rFonts w:ascii="GHEA Grapalat" w:hAnsi="GHEA Grapalat"/>
          <w:i w:val="0"/>
          <w:lang w:val="hy-AM"/>
        </w:rPr>
        <w:t>ը</w:t>
      </w:r>
      <w:r w:rsidR="00ED2D76" w:rsidRPr="00936B05">
        <w:rPr>
          <w:rFonts w:ascii="GHEA Grapalat" w:hAnsi="GHEA Grapalat"/>
          <w:i w:val="0"/>
          <w:lang w:val="af-ZA"/>
        </w:rPr>
        <w:t xml:space="preserve">, </w:t>
      </w:r>
      <w:r w:rsidR="00642EFE" w:rsidRPr="00A71D81">
        <w:rPr>
          <w:rFonts w:ascii="GHEA Grapalat" w:hAnsi="GHEA Grapalat"/>
          <w:i w:val="0"/>
          <w:lang w:val="af-ZA"/>
        </w:rPr>
        <w:t>որը գտնվում է</w:t>
      </w:r>
      <w:r w:rsidR="00C3749A" w:rsidRPr="00936B05">
        <w:rPr>
          <w:rFonts w:ascii="GHEA Grapalat" w:hAnsi="GHEA Grapalat"/>
          <w:i w:val="0"/>
          <w:lang w:val="af-ZA"/>
        </w:rPr>
        <w:t xml:space="preserve"> </w:t>
      </w:r>
      <w:r w:rsidR="002F12E6" w:rsidRPr="002F12E6">
        <w:rPr>
          <w:rFonts w:ascii="GHEA Grapalat" w:hAnsi="GHEA Grapalat"/>
          <w:i w:val="0"/>
          <w:lang w:val="hy-AM"/>
        </w:rPr>
        <w:t xml:space="preserve">ՀՀ </w:t>
      </w:r>
      <w:r w:rsidR="002F12E6" w:rsidRPr="002F12E6">
        <w:rPr>
          <w:rFonts w:ascii="GHEA Grapalat" w:hAnsi="GHEA Grapalat"/>
          <w:i w:val="0"/>
          <w:lang w:val="af-ZA"/>
        </w:rPr>
        <w:t>Արմա</w:t>
      </w:r>
      <w:r w:rsidR="002F12E6" w:rsidRPr="008E6FAB">
        <w:rPr>
          <w:rFonts w:ascii="GHEA Grapalat" w:hAnsi="GHEA Grapalat"/>
          <w:i w:val="0"/>
          <w:lang w:val="af-ZA"/>
        </w:rPr>
        <w:t xml:space="preserve">վիրի մարզ, Փարաքար համայնք, </w:t>
      </w:r>
      <w:r w:rsidR="00B95D8A">
        <w:rPr>
          <w:rFonts w:ascii="GHEA Grapalat" w:hAnsi="GHEA Grapalat"/>
          <w:i w:val="0"/>
          <w:lang w:val="hy-AM"/>
        </w:rPr>
        <w:t>Նաիրի փողոց 42</w:t>
      </w:r>
      <w:r w:rsidR="002F12E6" w:rsidRPr="008E6FAB">
        <w:rPr>
          <w:rFonts w:ascii="GHEA Grapalat" w:hAnsi="GHEA Grapalat"/>
          <w:i w:val="0"/>
          <w:lang w:val="af-ZA"/>
        </w:rPr>
        <w:t xml:space="preserve"> </w:t>
      </w:r>
      <w:r w:rsidR="00DB0B7A" w:rsidRPr="008E6FAB">
        <w:rPr>
          <w:rFonts w:ascii="GHEA Grapalat" w:hAnsi="GHEA Grapalat"/>
          <w:i w:val="0"/>
          <w:lang w:val="af-ZA"/>
        </w:rPr>
        <w:t>հասցեում</w:t>
      </w:r>
      <w:r w:rsidR="00C3749A" w:rsidRPr="008E6FAB">
        <w:rPr>
          <w:rFonts w:ascii="GHEA Grapalat" w:hAnsi="GHEA Grapalat"/>
          <w:i w:val="0"/>
          <w:lang w:val="af-ZA"/>
        </w:rPr>
        <w:t>,</w:t>
      </w:r>
      <w:r w:rsidR="00DB0B7A" w:rsidRPr="00936B05">
        <w:rPr>
          <w:rFonts w:ascii="GHEA Grapalat" w:hAnsi="GHEA Grapalat"/>
          <w:i w:val="0"/>
          <w:lang w:val="af-ZA"/>
        </w:rPr>
        <w:t xml:space="preserve"> </w:t>
      </w:r>
      <w:r w:rsidR="00ED2D76" w:rsidRPr="00936B05">
        <w:rPr>
          <w:rFonts w:ascii="GHEA Grapalat" w:hAnsi="GHEA Grapalat"/>
          <w:i w:val="0"/>
          <w:lang w:val="af-ZA"/>
        </w:rPr>
        <w:t xml:space="preserve">հայտարարում </w:t>
      </w:r>
      <w:r w:rsidR="00642EFE" w:rsidRPr="00936B05">
        <w:rPr>
          <w:rFonts w:ascii="GHEA Grapalat" w:hAnsi="GHEA Grapalat"/>
          <w:i w:val="0"/>
          <w:lang w:val="af-ZA"/>
        </w:rPr>
        <w:t xml:space="preserve">է </w:t>
      </w:r>
      <w:r w:rsidR="005A4C6A">
        <w:rPr>
          <w:rFonts w:ascii="GHEA Grapalat" w:hAnsi="GHEA Grapalat"/>
          <w:i w:val="0"/>
          <w:lang w:val="hy-AM"/>
        </w:rPr>
        <w:t xml:space="preserve">հրատապ մեկ անձից գնում </w:t>
      </w:r>
      <w:r w:rsidR="00A20B69" w:rsidRPr="00936B05">
        <w:rPr>
          <w:rFonts w:ascii="GHEA Grapalat" w:hAnsi="GHEA Grapalat"/>
          <w:i w:val="0"/>
          <w:lang w:val="af-ZA"/>
        </w:rPr>
        <w:t>, որն իրականացվում է մեկ փուլով</w:t>
      </w:r>
      <w:r w:rsidR="00236B75" w:rsidRPr="00936B05">
        <w:rPr>
          <w:rFonts w:ascii="GHEA Grapalat" w:hAnsi="GHEA Grapalat"/>
          <w:i w:val="0"/>
          <w:lang w:val="af-ZA"/>
        </w:rPr>
        <w:t>:</w:t>
      </w:r>
    </w:p>
    <w:p w14:paraId="5AEA71F9" w14:textId="79BB1670" w:rsidR="00496E18" w:rsidRPr="00A71D81" w:rsidRDefault="00A20B69" w:rsidP="00A43BF6">
      <w:pPr>
        <w:pStyle w:val="a3"/>
        <w:spacing w:line="276" w:lineRule="auto"/>
        <w:ind w:firstLine="0"/>
        <w:rPr>
          <w:rFonts w:ascii="GHEA Grapalat" w:hAnsi="GHEA Grapalat"/>
          <w:i w:val="0"/>
          <w:lang w:val="af-ZA"/>
        </w:rPr>
      </w:pPr>
      <w:r w:rsidRPr="00936B05">
        <w:rPr>
          <w:rFonts w:ascii="GHEA Grapalat" w:hAnsi="GHEA Grapalat"/>
          <w:i w:val="0"/>
          <w:lang w:val="af-ZA"/>
        </w:rPr>
        <w:tab/>
      </w:r>
      <w:bookmarkStart w:id="0" w:name="_Hlk23167417"/>
      <w:r w:rsidR="00496E18" w:rsidRPr="00936B05">
        <w:rPr>
          <w:rFonts w:ascii="GHEA Grapalat" w:hAnsi="GHEA Grapalat"/>
          <w:i w:val="0"/>
          <w:lang w:val="af-ZA"/>
        </w:rPr>
        <w:t>Սույն ընթացակարգի</w:t>
      </w:r>
      <w:bookmarkEnd w:id="0"/>
      <w:r w:rsidR="00496E18" w:rsidRPr="00936B05">
        <w:rPr>
          <w:rFonts w:ascii="GHEA Grapalat" w:hAnsi="GHEA Grapalat"/>
          <w:i w:val="0"/>
          <w:lang w:val="af-ZA"/>
        </w:rPr>
        <w:t xml:space="preserve"> արդյունքում</w:t>
      </w:r>
      <w:r w:rsidR="00642EFE" w:rsidRPr="00936B05">
        <w:rPr>
          <w:rFonts w:ascii="GHEA Grapalat" w:hAnsi="GHEA Grapalat"/>
          <w:i w:val="0"/>
          <w:lang w:val="af-ZA"/>
        </w:rPr>
        <w:t xml:space="preserve"> </w:t>
      </w:r>
      <w:r w:rsidR="002E7EE1" w:rsidRPr="00936B05">
        <w:rPr>
          <w:rFonts w:ascii="GHEA Grapalat" w:hAnsi="GHEA Grapalat"/>
          <w:i w:val="0"/>
          <w:lang w:val="af-ZA"/>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5A4C6A">
        <w:rPr>
          <w:rFonts w:ascii="GHEA Grapalat" w:hAnsi="GHEA Grapalat"/>
          <w:i w:val="0"/>
          <w:lang w:val="hy-AM"/>
        </w:rPr>
        <w:t xml:space="preserve">խողովակների </w:t>
      </w:r>
      <w:r w:rsidR="00FC252F">
        <w:rPr>
          <w:rFonts w:ascii="GHEA Grapalat" w:hAnsi="GHEA Grapalat"/>
          <w:i w:val="0"/>
          <w:lang w:val="hy-AM"/>
        </w:rPr>
        <w:t xml:space="preserve"> ձեռքբերման </w:t>
      </w:r>
      <w:r w:rsidR="00341A74" w:rsidRPr="00A71D81">
        <w:rPr>
          <w:rFonts w:ascii="GHEA Grapalat" w:hAnsi="GHEA Grapalat"/>
          <w:i w:val="0"/>
          <w:lang w:val="af-ZA"/>
        </w:rPr>
        <w:t xml:space="preserve">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A43BF6">
      <w:pPr>
        <w:pStyle w:val="a3"/>
        <w:spacing w:line="276"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-րդ հոդվածի</w:t>
      </w:r>
      <w:bookmarkStart w:id="1" w:name="_GoBack"/>
      <w:bookmarkEnd w:id="1"/>
      <w:r w:rsidR="00357D48" w:rsidRPr="00A71D81">
        <w:rPr>
          <w:rFonts w:ascii="GHEA Grapalat" w:hAnsi="GHEA Grapalat"/>
          <w:i w:val="0"/>
          <w:lang w:val="af-ZA"/>
        </w:rPr>
        <w:t xml:space="preserve">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A43BF6">
      <w:pPr>
        <w:spacing w:line="276" w:lineRule="auto"/>
        <w:ind w:firstLine="720"/>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A43BF6">
      <w:pPr>
        <w:pStyle w:val="a3"/>
        <w:spacing w:line="276"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1126CA01" w14:textId="6CB8BB05" w:rsidR="004A5FDB" w:rsidRDefault="00357D48" w:rsidP="002F12E6">
      <w:pPr>
        <w:pStyle w:val="a3"/>
        <w:spacing w:line="276"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3FEB5FFA" w:rsidR="00332EE7" w:rsidRPr="00A71D81" w:rsidRDefault="002F12E6" w:rsidP="002F12E6">
      <w:pPr>
        <w:pStyle w:val="a3"/>
        <w:spacing w:line="276"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936B05">
        <w:rPr>
          <w:rFonts w:ascii="GHEA Grapalat" w:hAnsi="GHEA Grapalat"/>
          <w:i w:val="0"/>
          <w:lang w:val="af-ZA"/>
        </w:rPr>
        <w:t xml:space="preserve"> </w:t>
      </w:r>
      <w:r w:rsidRPr="002F12E6">
        <w:rPr>
          <w:rFonts w:ascii="GHEA Grapalat" w:hAnsi="GHEA Grapalat"/>
          <w:i w:val="0"/>
          <w:lang w:val="hy-AM"/>
        </w:rPr>
        <w:t xml:space="preserve">ՀՀ </w:t>
      </w:r>
      <w:r w:rsidRPr="002F12E6">
        <w:rPr>
          <w:rFonts w:ascii="GHEA Grapalat" w:hAnsi="GHEA Grapalat"/>
          <w:i w:val="0"/>
          <w:lang w:val="af-ZA"/>
        </w:rPr>
        <w:t xml:space="preserve">Արմավիրի մարզ, Փարաքար համայնք, Նաիրի փողոց 42 </w:t>
      </w:r>
      <w:r w:rsidR="00C3749A" w:rsidRPr="00E6597C">
        <w:rPr>
          <w:rFonts w:ascii="GHEA Grapalat" w:hAnsi="GHEA Grapalat"/>
          <w:i w:val="0"/>
          <w:lang w:val="af-ZA"/>
        </w:rPr>
        <w:t>հասցե</w:t>
      </w:r>
      <w:r w:rsidR="00C3749A" w:rsidRPr="00936B05">
        <w:rPr>
          <w:rFonts w:ascii="GHEA Grapalat" w:hAnsi="GHEA Grapalat"/>
          <w:i w:val="0"/>
          <w:lang w:val="af-ZA"/>
        </w:rPr>
        <w:t xml:space="preserve">ով </w:t>
      </w:r>
      <w:r w:rsidR="00332EE7" w:rsidRPr="00A71D81">
        <w:rPr>
          <w:rFonts w:ascii="GHEA Grapalat" w:hAnsi="GHEA Grapalat"/>
          <w:i w:val="0"/>
          <w:lang w:val="af-ZA"/>
        </w:rPr>
        <w:t xml:space="preserve"> </w:t>
      </w:r>
      <w:r w:rsidR="006265F4" w:rsidRPr="00A71D81">
        <w:rPr>
          <w:rFonts w:ascii="GHEA Grapalat" w:hAnsi="GHEA Grapalat"/>
          <w:i w:val="0"/>
          <w:lang w:val="af-ZA"/>
        </w:rPr>
        <w:t xml:space="preserve">փաստաթղթային ձևով մինչև </w:t>
      </w:r>
      <w:r w:rsidR="00302CFB">
        <w:rPr>
          <w:rFonts w:ascii="GHEA Grapalat" w:hAnsi="GHEA Grapalat"/>
          <w:i w:val="0"/>
          <w:lang w:val="hy-AM"/>
        </w:rPr>
        <w:t>2025</w:t>
      </w:r>
      <w:r w:rsidR="002E570C">
        <w:rPr>
          <w:rFonts w:ascii="GHEA Grapalat" w:hAnsi="GHEA Grapalat"/>
          <w:i w:val="0"/>
          <w:lang w:val="hy-AM"/>
        </w:rPr>
        <w:t xml:space="preserve">թ․ </w:t>
      </w:r>
      <w:r w:rsidR="005A4C6A">
        <w:rPr>
          <w:rFonts w:ascii="GHEA Grapalat" w:hAnsi="GHEA Grapalat"/>
          <w:i w:val="0"/>
          <w:lang w:val="hy-AM"/>
        </w:rPr>
        <w:t>հոկտեմբերի 10</w:t>
      </w:r>
      <w:r w:rsidR="000C4109">
        <w:rPr>
          <w:rFonts w:ascii="GHEA Grapalat" w:hAnsi="GHEA Grapalat"/>
          <w:i w:val="0"/>
          <w:lang w:val="hy-AM"/>
        </w:rPr>
        <w:t xml:space="preserve">-ը </w:t>
      </w:r>
      <w:r w:rsidR="00332EE7" w:rsidRPr="00936B05">
        <w:rPr>
          <w:rFonts w:ascii="GHEA Grapalat" w:hAnsi="GHEA Grapalat"/>
          <w:i w:val="0"/>
          <w:lang w:val="af-ZA"/>
        </w:rPr>
        <w:t xml:space="preserve"> ժամը </w:t>
      </w:r>
      <w:r w:rsidR="0037517C">
        <w:rPr>
          <w:rFonts w:ascii="GHEA Grapalat" w:hAnsi="GHEA Grapalat"/>
          <w:i w:val="0"/>
          <w:lang w:val="hy-AM"/>
        </w:rPr>
        <w:t>1</w:t>
      </w:r>
      <w:r w:rsidR="005A4C6A">
        <w:rPr>
          <w:rFonts w:ascii="GHEA Grapalat" w:hAnsi="GHEA Grapalat"/>
          <w:i w:val="0"/>
          <w:lang w:val="hy-AM"/>
        </w:rPr>
        <w:t>0</w:t>
      </w:r>
      <w:r w:rsidR="00C3749A" w:rsidRPr="00936B05">
        <w:rPr>
          <w:rFonts w:ascii="GHEA Grapalat" w:hAnsi="GHEA Grapalat"/>
          <w:i w:val="0"/>
          <w:lang w:val="af-ZA"/>
        </w:rPr>
        <w:t>։</w:t>
      </w:r>
      <w:r w:rsidR="0037517C">
        <w:rPr>
          <w:rFonts w:ascii="GHEA Grapalat" w:hAnsi="GHEA Grapalat"/>
          <w:i w:val="0"/>
          <w:lang w:val="hy-AM"/>
        </w:rPr>
        <w:t>4</w:t>
      </w:r>
      <w:r w:rsidR="005C2F7E">
        <w:rPr>
          <w:rFonts w:ascii="GHEA Grapalat" w:hAnsi="GHEA Grapalat"/>
          <w:i w:val="0"/>
          <w:lang w:val="hy-AM"/>
        </w:rPr>
        <w:t>5</w:t>
      </w:r>
      <w:r w:rsidR="00332EE7" w:rsidRPr="00936B05">
        <w:rPr>
          <w:rFonts w:ascii="GHEA Grapalat" w:hAnsi="GHEA Grapalat"/>
          <w:i w:val="0"/>
          <w:lang w:val="af-ZA"/>
        </w:rPr>
        <w:t>-ը:</w:t>
      </w:r>
      <w:r w:rsidR="00332EE7" w:rsidRPr="00A71D81">
        <w:rPr>
          <w:rFonts w:ascii="GHEA Grapalat" w:hAnsi="GHEA Grapalat"/>
          <w:i w:val="0"/>
          <w:lang w:val="af-ZA"/>
        </w:rPr>
        <w:t xml:space="preserve"> </w:t>
      </w:r>
    </w:p>
    <w:p w14:paraId="154CB70D" w14:textId="77777777" w:rsidR="00357D48" w:rsidRPr="00A71D81" w:rsidRDefault="000076A1" w:rsidP="00A43BF6">
      <w:pPr>
        <w:pStyle w:val="a3"/>
        <w:spacing w:line="276" w:lineRule="auto"/>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375502E6" w:rsidR="00332EE7" w:rsidRPr="00A71D81" w:rsidRDefault="00332EE7" w:rsidP="00A43BF6">
      <w:pPr>
        <w:pStyle w:val="a3"/>
        <w:spacing w:line="276" w:lineRule="auto"/>
        <w:rPr>
          <w:rFonts w:ascii="GHEA Grapalat" w:hAnsi="GHEA Grapalat"/>
          <w:i w:val="0"/>
          <w:lang w:val="af-ZA"/>
        </w:rPr>
      </w:pPr>
      <w:r w:rsidRPr="00A71D81">
        <w:rPr>
          <w:rFonts w:ascii="GHEA Grapalat" w:hAnsi="GHEA Grapalat"/>
          <w:i w:val="0"/>
          <w:lang w:val="af-ZA"/>
        </w:rPr>
        <w:t>Հայտերի բացումը տեղի կունենա</w:t>
      </w:r>
      <w:r w:rsidR="00C474D6" w:rsidRPr="00C474D6">
        <w:rPr>
          <w:rFonts w:ascii="GHEA Grapalat" w:hAnsi="GHEA Grapalat"/>
          <w:i w:val="0"/>
          <w:sz w:val="24"/>
          <w:szCs w:val="24"/>
          <w:lang w:val="hy-AM"/>
        </w:rPr>
        <w:t xml:space="preserve"> </w:t>
      </w:r>
      <w:r w:rsidR="00C474D6" w:rsidRPr="00C474D6">
        <w:rPr>
          <w:rFonts w:ascii="GHEA Grapalat" w:hAnsi="GHEA Grapalat"/>
          <w:i w:val="0"/>
          <w:lang w:val="hy-AM"/>
        </w:rPr>
        <w:t xml:space="preserve">ՀՀ </w:t>
      </w:r>
      <w:r w:rsidR="00C474D6" w:rsidRPr="00C474D6">
        <w:rPr>
          <w:rFonts w:ascii="GHEA Grapalat" w:hAnsi="GHEA Grapalat"/>
          <w:i w:val="0"/>
          <w:lang w:val="af-ZA"/>
        </w:rPr>
        <w:t xml:space="preserve">Արմավիրի մարզ, Փարաքար համայնք, Նաիրի փողոց 42 </w:t>
      </w:r>
      <w:r w:rsidR="00DB0B7A" w:rsidRPr="00A71D81">
        <w:rPr>
          <w:rFonts w:ascii="GHEA Grapalat" w:hAnsi="GHEA Grapalat"/>
          <w:i w:val="0"/>
          <w:lang w:val="af-ZA"/>
        </w:rPr>
        <w:t xml:space="preserve"> </w:t>
      </w:r>
      <w:r w:rsidRPr="00A71D81">
        <w:rPr>
          <w:rFonts w:ascii="GHEA Grapalat" w:hAnsi="GHEA Grapalat"/>
          <w:i w:val="0"/>
          <w:lang w:val="af-ZA"/>
        </w:rPr>
        <w:t xml:space="preserve">հասցեում,   </w:t>
      </w:r>
      <w:r w:rsidR="00CF6DA6">
        <w:rPr>
          <w:rFonts w:ascii="GHEA Grapalat" w:hAnsi="GHEA Grapalat"/>
          <w:i w:val="0"/>
          <w:lang w:val="hy-AM"/>
        </w:rPr>
        <w:t>202</w:t>
      </w:r>
      <w:r w:rsidR="00302CFB">
        <w:rPr>
          <w:rFonts w:ascii="GHEA Grapalat" w:hAnsi="GHEA Grapalat"/>
          <w:i w:val="0"/>
          <w:lang w:val="hy-AM"/>
        </w:rPr>
        <w:t>5</w:t>
      </w:r>
      <w:r w:rsidR="005A4C6A">
        <w:rPr>
          <w:rFonts w:ascii="GHEA Grapalat" w:hAnsi="GHEA Grapalat"/>
          <w:i w:val="0"/>
          <w:lang w:val="hy-AM"/>
        </w:rPr>
        <w:t>թ․ հոկտեմբերի 10</w:t>
      </w:r>
      <w:r w:rsidR="000C4109">
        <w:rPr>
          <w:rFonts w:ascii="GHEA Grapalat" w:hAnsi="GHEA Grapalat"/>
          <w:i w:val="0"/>
          <w:lang w:val="hy-AM"/>
        </w:rPr>
        <w:t xml:space="preserve">-ին </w:t>
      </w:r>
      <w:r w:rsidR="00F62BFB" w:rsidRPr="00F62BFB">
        <w:rPr>
          <w:rFonts w:ascii="GHEA Grapalat" w:hAnsi="GHEA Grapalat"/>
          <w:i w:val="0"/>
          <w:lang w:val="af-ZA"/>
        </w:rPr>
        <w:t xml:space="preserve"> ժ</w:t>
      </w:r>
      <w:r w:rsidR="00E72106">
        <w:rPr>
          <w:rFonts w:ascii="GHEA Grapalat" w:hAnsi="GHEA Grapalat"/>
          <w:i w:val="0"/>
          <w:lang w:val="af-ZA"/>
        </w:rPr>
        <w:t xml:space="preserve">ամը </w:t>
      </w:r>
      <w:r w:rsidR="002E570C">
        <w:rPr>
          <w:rFonts w:ascii="GHEA Grapalat" w:hAnsi="GHEA Grapalat"/>
          <w:i w:val="0"/>
          <w:lang w:val="hy-AM"/>
        </w:rPr>
        <w:t>1</w:t>
      </w:r>
      <w:r w:rsidR="005A4C6A">
        <w:rPr>
          <w:rFonts w:ascii="GHEA Grapalat" w:hAnsi="GHEA Grapalat"/>
          <w:i w:val="0"/>
          <w:lang w:val="hy-AM"/>
        </w:rPr>
        <w:t>0</w:t>
      </w:r>
      <w:r w:rsidR="002E570C">
        <w:rPr>
          <w:rFonts w:ascii="GHEA Grapalat" w:hAnsi="GHEA Grapalat"/>
          <w:i w:val="0"/>
          <w:lang w:val="af-ZA"/>
        </w:rPr>
        <w:t>։</w:t>
      </w:r>
      <w:r w:rsidR="0037517C">
        <w:rPr>
          <w:rFonts w:ascii="GHEA Grapalat" w:hAnsi="GHEA Grapalat"/>
          <w:i w:val="0"/>
          <w:lang w:val="hy-AM"/>
        </w:rPr>
        <w:t>45</w:t>
      </w:r>
      <w:r w:rsidRPr="00936B05">
        <w:rPr>
          <w:rFonts w:ascii="GHEA Grapalat" w:hAnsi="GHEA Grapalat"/>
          <w:i w:val="0"/>
          <w:lang w:val="af-ZA"/>
        </w:rPr>
        <w:t>-ին։</w:t>
      </w:r>
      <w:r w:rsidRPr="00A71D81">
        <w:rPr>
          <w:rFonts w:ascii="GHEA Grapalat" w:hAnsi="GHEA Grapalat"/>
          <w:i w:val="0"/>
          <w:lang w:val="af-ZA"/>
        </w:rPr>
        <w:t xml:space="preserve">   </w:t>
      </w:r>
    </w:p>
    <w:p w14:paraId="3D7CE449" w14:textId="1E0E678D" w:rsidR="006675F2" w:rsidRDefault="006675F2" w:rsidP="00A43BF6">
      <w:pPr>
        <w:spacing w:line="276" w:lineRule="auto"/>
        <w:ind w:firstLine="720"/>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B4E9391" w14:textId="71F92FFB" w:rsidR="00754697" w:rsidRDefault="00754697" w:rsidP="00A43BF6">
      <w:pPr>
        <w:pStyle w:val="a3"/>
        <w:spacing w:line="276"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գնահատող հանձնաժողովի քարտուղար</w:t>
      </w:r>
      <w:r w:rsidR="00C3749A">
        <w:rPr>
          <w:rFonts w:ascii="GHEA Grapalat" w:hAnsi="GHEA Grapalat"/>
          <w:i w:val="0"/>
          <w:lang w:val="hy-AM"/>
        </w:rPr>
        <w:t xml:space="preserve"> </w:t>
      </w:r>
      <w:r w:rsidR="00C3749A" w:rsidRPr="003117AD">
        <w:rPr>
          <w:rFonts w:ascii="GHEA Grapalat" w:hAnsi="GHEA Grapalat"/>
          <w:i w:val="0"/>
          <w:lang w:val="af-ZA"/>
        </w:rPr>
        <w:t>Ն</w:t>
      </w:r>
      <w:r w:rsidR="00C3749A" w:rsidRPr="003117AD">
        <w:rPr>
          <w:rFonts w:ascii="Cambria Math" w:hAnsi="Cambria Math" w:cs="Cambria Math"/>
          <w:i w:val="0"/>
          <w:lang w:val="af-ZA"/>
        </w:rPr>
        <w:t>․</w:t>
      </w:r>
      <w:r w:rsidR="00C3749A" w:rsidRPr="003117AD">
        <w:rPr>
          <w:rFonts w:ascii="GHEA Grapalat" w:hAnsi="GHEA Grapalat"/>
          <w:i w:val="0"/>
          <w:lang w:val="af-ZA"/>
        </w:rPr>
        <w:t xml:space="preserve"> </w:t>
      </w:r>
      <w:r w:rsidR="00C3749A" w:rsidRPr="003117AD">
        <w:rPr>
          <w:rFonts w:ascii="GHEA Grapalat" w:hAnsi="GHEA Grapalat" w:cs="GHEA Grapalat"/>
          <w:i w:val="0"/>
          <w:lang w:val="af-ZA"/>
        </w:rPr>
        <w:t>Տիգրան</w:t>
      </w:r>
      <w:r w:rsidR="00C3749A" w:rsidRPr="003117AD">
        <w:rPr>
          <w:rFonts w:ascii="GHEA Grapalat" w:hAnsi="GHEA Grapalat"/>
          <w:i w:val="0"/>
          <w:lang w:val="af-ZA"/>
        </w:rPr>
        <w:t>յանին</w:t>
      </w:r>
      <w:r w:rsidR="00C3749A">
        <w:rPr>
          <w:rFonts w:ascii="GHEA Grapalat" w:hAnsi="GHEA Grapalat"/>
          <w:i w:val="0"/>
          <w:lang w:val="hy-AM"/>
        </w:rPr>
        <w:t>։</w:t>
      </w:r>
    </w:p>
    <w:p w14:paraId="7FB2A093" w14:textId="77777777" w:rsidR="00C3749A" w:rsidRPr="00C3749A" w:rsidRDefault="00C3749A" w:rsidP="00EF3662">
      <w:pPr>
        <w:pStyle w:val="a3"/>
        <w:spacing w:line="240" w:lineRule="auto"/>
        <w:rPr>
          <w:rFonts w:ascii="GHEA Grapalat" w:hAnsi="GHEA Grapalat"/>
          <w:i w:val="0"/>
          <w:lang w:val="hy-AM"/>
        </w:rPr>
      </w:pPr>
    </w:p>
    <w:p w14:paraId="0D615596" w14:textId="7152C287" w:rsidR="00C3749A" w:rsidRDefault="00C3749A" w:rsidP="00936B05">
      <w:pPr>
        <w:pStyle w:val="a3"/>
        <w:spacing w:line="240" w:lineRule="auto"/>
        <w:ind w:firstLine="0"/>
        <w:jc w:val="center"/>
        <w:rPr>
          <w:rFonts w:ascii="GHEA Grapalat" w:hAnsi="GHEA Grapalat"/>
          <w:i w:val="0"/>
          <w:lang w:val="hy-AM"/>
        </w:rPr>
      </w:pPr>
      <w:r w:rsidRPr="003117AD">
        <w:rPr>
          <w:rFonts w:ascii="GHEA Grapalat" w:hAnsi="GHEA Grapalat"/>
          <w:i w:val="0"/>
          <w:lang w:val="af-ZA"/>
        </w:rPr>
        <w:t xml:space="preserve">Հեռախոս </w:t>
      </w:r>
      <w:r w:rsidR="000C4109">
        <w:rPr>
          <w:rFonts w:ascii="GHEA Grapalat" w:hAnsi="GHEA Grapalat"/>
          <w:i w:val="0"/>
          <w:lang w:val="hy-AM"/>
        </w:rPr>
        <w:t>077</w:t>
      </w:r>
      <w:r w:rsidRPr="003117AD">
        <w:rPr>
          <w:rFonts w:ascii="GHEA Grapalat" w:hAnsi="GHEA Grapalat"/>
          <w:i w:val="0"/>
          <w:lang w:val="hy-AM"/>
        </w:rPr>
        <w:t xml:space="preserve"> 9</w:t>
      </w:r>
      <w:r w:rsidR="000C4109">
        <w:rPr>
          <w:rFonts w:ascii="GHEA Grapalat" w:hAnsi="GHEA Grapalat"/>
          <w:i w:val="0"/>
          <w:lang w:val="hy-AM"/>
        </w:rPr>
        <w:t>1</w:t>
      </w:r>
      <w:r w:rsidRPr="003117AD">
        <w:rPr>
          <w:rFonts w:ascii="GHEA Grapalat" w:hAnsi="GHEA Grapalat"/>
          <w:i w:val="0"/>
          <w:lang w:val="hy-AM"/>
        </w:rPr>
        <w:t>-9</w:t>
      </w:r>
      <w:r w:rsidR="000C4109">
        <w:rPr>
          <w:rFonts w:ascii="GHEA Grapalat" w:hAnsi="GHEA Grapalat"/>
          <w:i w:val="0"/>
          <w:lang w:val="hy-AM"/>
        </w:rPr>
        <w:t>8-80</w:t>
      </w:r>
    </w:p>
    <w:p w14:paraId="46C96536" w14:textId="77777777" w:rsidR="00C3749A" w:rsidRPr="00C3749A" w:rsidRDefault="00C3749A" w:rsidP="00936B05">
      <w:pPr>
        <w:pStyle w:val="a3"/>
        <w:spacing w:line="240" w:lineRule="auto"/>
        <w:ind w:firstLine="0"/>
        <w:jc w:val="center"/>
        <w:rPr>
          <w:rFonts w:ascii="GHEA Grapalat" w:hAnsi="GHEA Grapalat"/>
          <w:i w:val="0"/>
          <w:lang w:val="af-ZA"/>
        </w:rPr>
      </w:pPr>
    </w:p>
    <w:p w14:paraId="7C3CCFD6" w14:textId="7987E48C" w:rsidR="009F18D0" w:rsidRPr="000C4109" w:rsidRDefault="00C3749A" w:rsidP="00936B05">
      <w:pPr>
        <w:pStyle w:val="a3"/>
        <w:spacing w:line="240" w:lineRule="auto"/>
        <w:jc w:val="center"/>
        <w:rPr>
          <w:rFonts w:ascii="GHEA Grapalat" w:hAnsi="GHEA Grapalat"/>
          <w:i w:val="0"/>
          <w:lang w:val="af-ZA"/>
        </w:rPr>
      </w:pPr>
      <w:r w:rsidRPr="003117AD">
        <w:rPr>
          <w:rFonts w:ascii="GHEA Grapalat" w:hAnsi="GHEA Grapalat"/>
          <w:i w:val="0"/>
          <w:lang w:val="af-ZA"/>
        </w:rPr>
        <w:t xml:space="preserve">Էլ. փոստ </w:t>
      </w:r>
      <w:r w:rsidR="000C4109" w:rsidRPr="000C4109">
        <w:rPr>
          <w:rStyle w:val="a9"/>
          <w:rFonts w:ascii="GHEA Grapalat" w:hAnsi="GHEA Grapalat"/>
          <w:i w:val="0"/>
          <w:lang w:val="af-ZA"/>
        </w:rPr>
        <w:t>narine.petgnum</w:t>
      </w:r>
      <w:r w:rsidR="0037517C">
        <w:rPr>
          <w:rStyle w:val="a9"/>
          <w:rFonts w:ascii="GHEA Grapalat" w:hAnsi="GHEA Grapalat"/>
          <w:i w:val="0"/>
          <w:lang w:val="hy-AM"/>
        </w:rPr>
        <w:t>0209</w:t>
      </w:r>
      <w:r w:rsidR="000C4109" w:rsidRPr="000C4109">
        <w:rPr>
          <w:rStyle w:val="a9"/>
          <w:rFonts w:ascii="GHEA Grapalat" w:hAnsi="GHEA Grapalat"/>
          <w:i w:val="0"/>
          <w:lang w:val="af-ZA"/>
        </w:rPr>
        <w:t>@</w:t>
      </w:r>
      <w:r w:rsidR="0037517C" w:rsidRPr="0037517C">
        <w:rPr>
          <w:rStyle w:val="a9"/>
          <w:rFonts w:ascii="GHEA Grapalat" w:hAnsi="GHEA Grapalat"/>
          <w:i w:val="0"/>
          <w:lang w:val="af-ZA"/>
        </w:rPr>
        <w:t>g</w:t>
      </w:r>
      <w:r w:rsidR="000C4109" w:rsidRPr="000C4109">
        <w:rPr>
          <w:rStyle w:val="a9"/>
          <w:rFonts w:ascii="GHEA Grapalat" w:hAnsi="GHEA Grapalat"/>
          <w:i w:val="0"/>
          <w:lang w:val="af-ZA"/>
        </w:rPr>
        <w:t>mail.</w:t>
      </w:r>
      <w:r w:rsidR="0037517C">
        <w:rPr>
          <w:rStyle w:val="a9"/>
          <w:rFonts w:ascii="GHEA Grapalat" w:hAnsi="GHEA Grapalat"/>
          <w:i w:val="0"/>
          <w:lang w:val="af-ZA"/>
        </w:rPr>
        <w:t>com</w:t>
      </w:r>
    </w:p>
    <w:p w14:paraId="70CA0376" w14:textId="77777777" w:rsidR="00C3749A" w:rsidRPr="00A71D81" w:rsidRDefault="00C3749A" w:rsidP="00936B05">
      <w:pPr>
        <w:pStyle w:val="a3"/>
        <w:spacing w:line="240" w:lineRule="auto"/>
        <w:jc w:val="center"/>
        <w:rPr>
          <w:rFonts w:ascii="GHEA Grapalat" w:hAnsi="GHEA Grapalat"/>
          <w:i w:val="0"/>
          <w:lang w:val="af-ZA"/>
        </w:rPr>
      </w:pPr>
    </w:p>
    <w:p w14:paraId="43FE39DB" w14:textId="7ACAE70F" w:rsidR="00754697" w:rsidRPr="007734BD" w:rsidRDefault="00754697" w:rsidP="00936B05">
      <w:pPr>
        <w:pStyle w:val="a3"/>
        <w:spacing w:line="240" w:lineRule="auto"/>
        <w:ind w:firstLine="0"/>
        <w:jc w:val="center"/>
        <w:rPr>
          <w:rFonts w:ascii="GHEA Grapalat" w:hAnsi="GHEA Grapalat"/>
          <w:i w:val="0"/>
          <w:u w:val="single"/>
          <w:lang w:val="hy-AM"/>
        </w:rPr>
      </w:pPr>
      <w:r w:rsidRPr="00FC252F">
        <w:rPr>
          <w:rFonts w:ascii="GHEA Grapalat" w:hAnsi="GHEA Grapalat"/>
          <w:i w:val="0"/>
          <w:lang w:val="af-ZA"/>
        </w:rPr>
        <w:t>Պատվ</w:t>
      </w:r>
      <w:r w:rsidR="00C3749A" w:rsidRPr="00FC252F">
        <w:rPr>
          <w:rFonts w:ascii="GHEA Grapalat" w:hAnsi="GHEA Grapalat"/>
          <w:i w:val="0"/>
          <w:lang w:val="hy-AM"/>
        </w:rPr>
        <w:t xml:space="preserve">իրատու՝ </w:t>
      </w:r>
      <w:r w:rsidR="004A5FDB" w:rsidRPr="00936B05">
        <w:rPr>
          <w:rFonts w:ascii="GHEA Grapalat" w:hAnsi="GHEA Grapalat"/>
          <w:i w:val="0"/>
          <w:lang w:val="af-ZA"/>
        </w:rPr>
        <w:t xml:space="preserve">ՀՀ </w:t>
      </w:r>
      <w:r w:rsidR="004A5FDB">
        <w:rPr>
          <w:rFonts w:ascii="GHEA Grapalat" w:hAnsi="GHEA Grapalat"/>
          <w:i w:val="0"/>
          <w:lang w:val="af-ZA"/>
        </w:rPr>
        <w:t>Արմավիրի մարզի Փարաքարի  համայնք</w:t>
      </w:r>
      <w:r w:rsidR="007734BD">
        <w:rPr>
          <w:rFonts w:ascii="GHEA Grapalat" w:hAnsi="GHEA Grapalat"/>
          <w:i w:val="0"/>
          <w:lang w:val="hy-AM"/>
        </w:rPr>
        <w:t>ապետարան</w:t>
      </w:r>
    </w:p>
    <w:p w14:paraId="0AFE5CCE" w14:textId="5931D549"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51108B4B" w14:textId="77777777" w:rsidR="00A43BF6" w:rsidRDefault="00A43BF6" w:rsidP="00EF3662">
      <w:pPr>
        <w:pStyle w:val="aa"/>
        <w:spacing w:after="0"/>
        <w:ind w:firstLine="567"/>
        <w:jc w:val="right"/>
        <w:rPr>
          <w:rFonts w:ascii="GHEA Grapalat" w:hAnsi="GHEA Grapalat" w:cs="Sylfaen"/>
          <w:i/>
          <w:sz w:val="20"/>
          <w:szCs w:val="20"/>
          <w:lang w:val="hy-AM"/>
        </w:rPr>
      </w:pPr>
    </w:p>
    <w:p w14:paraId="535CFB35" w14:textId="77777777" w:rsidR="005A4C6A" w:rsidRDefault="005A4C6A" w:rsidP="00EF3662">
      <w:pPr>
        <w:pStyle w:val="aa"/>
        <w:spacing w:after="0"/>
        <w:ind w:firstLine="567"/>
        <w:jc w:val="right"/>
        <w:rPr>
          <w:rFonts w:ascii="GHEA Grapalat" w:hAnsi="GHEA Grapalat" w:cs="Sylfaen"/>
          <w:i/>
          <w:sz w:val="20"/>
          <w:szCs w:val="20"/>
          <w:lang w:val="hy-AM"/>
        </w:rPr>
      </w:pPr>
    </w:p>
    <w:p w14:paraId="311E0F4D" w14:textId="77777777" w:rsidR="005A4C6A" w:rsidRDefault="005A4C6A" w:rsidP="00EF3662">
      <w:pPr>
        <w:pStyle w:val="aa"/>
        <w:spacing w:after="0"/>
        <w:ind w:firstLine="567"/>
        <w:jc w:val="right"/>
        <w:rPr>
          <w:rFonts w:ascii="GHEA Grapalat" w:hAnsi="GHEA Grapalat" w:cs="Sylfaen"/>
          <w:i/>
          <w:sz w:val="20"/>
          <w:szCs w:val="20"/>
          <w:lang w:val="hy-AM"/>
        </w:rPr>
      </w:pPr>
    </w:p>
    <w:p w14:paraId="693DB7CA" w14:textId="77777777" w:rsidR="005A4C6A" w:rsidRDefault="005A4C6A" w:rsidP="00EF3662">
      <w:pPr>
        <w:pStyle w:val="aa"/>
        <w:spacing w:after="0"/>
        <w:ind w:firstLine="567"/>
        <w:jc w:val="right"/>
        <w:rPr>
          <w:rFonts w:ascii="GHEA Grapalat" w:hAnsi="GHEA Grapalat" w:cs="Sylfaen"/>
          <w:i/>
          <w:sz w:val="20"/>
          <w:szCs w:val="20"/>
          <w:lang w:val="hy-AM"/>
        </w:rPr>
      </w:pPr>
    </w:p>
    <w:p w14:paraId="7917E9D0" w14:textId="1AE64424" w:rsidR="00096865" w:rsidRPr="003F6BD9" w:rsidRDefault="00096865" w:rsidP="00EF3662">
      <w:pPr>
        <w:pStyle w:val="aa"/>
        <w:spacing w:after="0"/>
        <w:ind w:firstLine="567"/>
        <w:jc w:val="right"/>
        <w:rPr>
          <w:rFonts w:ascii="GHEA Grapalat" w:hAnsi="GHEA Grapalat" w:cs="Sylfaen"/>
          <w:i/>
          <w:sz w:val="20"/>
          <w:szCs w:val="20"/>
          <w:lang w:val="hy-AM"/>
        </w:rPr>
      </w:pPr>
      <w:r w:rsidRPr="003F6BD9">
        <w:rPr>
          <w:rFonts w:ascii="GHEA Grapalat" w:hAnsi="GHEA Grapalat" w:cs="Sylfaen"/>
          <w:i/>
          <w:sz w:val="20"/>
          <w:szCs w:val="20"/>
          <w:lang w:val="hy-AM"/>
        </w:rPr>
        <w:t>Հաստատված է</w:t>
      </w:r>
    </w:p>
    <w:p w14:paraId="2571BC9C" w14:textId="6661382C" w:rsidR="00096865" w:rsidRPr="003F6BD9" w:rsidRDefault="003A5D95" w:rsidP="00EF3662">
      <w:pPr>
        <w:pStyle w:val="aa"/>
        <w:spacing w:after="0"/>
        <w:ind w:firstLine="567"/>
        <w:jc w:val="right"/>
        <w:rPr>
          <w:rFonts w:ascii="GHEA Grapalat" w:hAnsi="GHEA Grapalat" w:cs="Sylfaen"/>
          <w:i/>
          <w:sz w:val="20"/>
          <w:szCs w:val="20"/>
          <w:lang w:val="hy-AM"/>
        </w:rPr>
      </w:pPr>
      <w:r>
        <w:rPr>
          <w:rFonts w:ascii="GHEA Grapalat" w:hAnsi="GHEA Grapalat" w:cs="Sylfaen"/>
          <w:i/>
          <w:sz w:val="20"/>
          <w:szCs w:val="20"/>
          <w:lang w:val="hy-AM"/>
        </w:rPr>
        <w:t>ԱՄՓՀ-ՀՄԱԱՊՁԲ-42/25</w:t>
      </w:r>
      <w:r w:rsidR="00B95D8A">
        <w:rPr>
          <w:rFonts w:ascii="GHEA Grapalat" w:hAnsi="GHEA Grapalat" w:cs="Sylfaen"/>
          <w:i/>
          <w:sz w:val="20"/>
          <w:szCs w:val="20"/>
          <w:lang w:val="hy-AM"/>
        </w:rPr>
        <w:t xml:space="preserve"> </w:t>
      </w:r>
      <w:r w:rsidR="00096865" w:rsidRPr="003F6BD9">
        <w:rPr>
          <w:rFonts w:ascii="GHEA Grapalat" w:hAnsi="GHEA Grapalat" w:cs="Sylfaen"/>
          <w:i/>
          <w:sz w:val="20"/>
          <w:szCs w:val="20"/>
          <w:lang w:val="hy-AM"/>
        </w:rPr>
        <w:t xml:space="preserve">ծածկագրով </w:t>
      </w:r>
    </w:p>
    <w:p w14:paraId="175D83D1" w14:textId="6029C214" w:rsidR="00096865" w:rsidRPr="003F6BD9" w:rsidRDefault="005A4C6A" w:rsidP="00EF3662">
      <w:pPr>
        <w:pStyle w:val="aa"/>
        <w:spacing w:after="0"/>
        <w:ind w:firstLine="567"/>
        <w:jc w:val="right"/>
        <w:rPr>
          <w:rFonts w:ascii="GHEA Grapalat" w:hAnsi="GHEA Grapalat" w:cs="Sylfaen"/>
          <w:i/>
          <w:sz w:val="20"/>
          <w:szCs w:val="20"/>
          <w:lang w:val="hy-AM"/>
        </w:rPr>
      </w:pPr>
      <w:r>
        <w:rPr>
          <w:rFonts w:ascii="GHEA Grapalat" w:hAnsi="GHEA Grapalat" w:cs="Sylfaen"/>
          <w:i/>
          <w:sz w:val="20"/>
          <w:szCs w:val="20"/>
          <w:lang w:val="hy-AM"/>
        </w:rPr>
        <w:t xml:space="preserve">ՀՐԱՏԱՊ ՄԵԿ ԱՆՁԻՑ ԳՆՄԱՆ </w:t>
      </w:r>
      <w:r w:rsidR="00E72106">
        <w:rPr>
          <w:rFonts w:ascii="GHEA Grapalat" w:hAnsi="GHEA Grapalat" w:cs="Sylfaen"/>
          <w:i/>
          <w:sz w:val="20"/>
          <w:szCs w:val="20"/>
          <w:lang w:val="hy-AM"/>
        </w:rPr>
        <w:t xml:space="preserve"> </w:t>
      </w:r>
      <w:r w:rsidR="00B95D8A">
        <w:rPr>
          <w:rFonts w:ascii="GHEA Grapalat" w:hAnsi="GHEA Grapalat" w:cs="Sylfaen"/>
          <w:i/>
          <w:sz w:val="20"/>
          <w:szCs w:val="20"/>
          <w:lang w:val="hy-AM"/>
        </w:rPr>
        <w:t xml:space="preserve"> </w:t>
      </w:r>
      <w:r w:rsidR="00735BBE" w:rsidRPr="003F6BD9">
        <w:rPr>
          <w:rFonts w:ascii="GHEA Grapalat" w:hAnsi="GHEA Grapalat" w:cs="Sylfaen"/>
          <w:i/>
          <w:sz w:val="20"/>
          <w:szCs w:val="20"/>
          <w:lang w:val="hy-AM"/>
        </w:rPr>
        <w:t xml:space="preserve"> </w:t>
      </w:r>
      <w:r w:rsidR="00096865" w:rsidRPr="003F6BD9">
        <w:rPr>
          <w:rFonts w:ascii="GHEA Grapalat" w:hAnsi="GHEA Grapalat" w:cs="Sylfaen"/>
          <w:i/>
          <w:sz w:val="20"/>
          <w:szCs w:val="20"/>
          <w:lang w:val="hy-AM"/>
        </w:rPr>
        <w:t xml:space="preserve"> </w:t>
      </w:r>
      <w:r w:rsidR="00EE5855" w:rsidRPr="003F6BD9">
        <w:rPr>
          <w:rFonts w:ascii="GHEA Grapalat" w:hAnsi="GHEA Grapalat" w:cs="Sylfaen"/>
          <w:i/>
          <w:sz w:val="20"/>
          <w:szCs w:val="20"/>
          <w:lang w:val="hy-AM"/>
        </w:rPr>
        <w:t xml:space="preserve">գնահատող </w:t>
      </w:r>
      <w:r w:rsidR="00096865" w:rsidRPr="003F6BD9">
        <w:rPr>
          <w:rFonts w:ascii="GHEA Grapalat" w:hAnsi="GHEA Grapalat" w:cs="Sylfaen"/>
          <w:i/>
          <w:sz w:val="20"/>
          <w:szCs w:val="20"/>
          <w:lang w:val="hy-AM"/>
        </w:rPr>
        <w:t>հանձնաժողովի</w:t>
      </w:r>
    </w:p>
    <w:p w14:paraId="7996A5EA" w14:textId="13932502" w:rsidR="00096865" w:rsidRPr="003F6BD9" w:rsidRDefault="00096865" w:rsidP="00EF3662">
      <w:pPr>
        <w:pStyle w:val="aa"/>
        <w:spacing w:after="0"/>
        <w:ind w:firstLine="567"/>
        <w:jc w:val="right"/>
        <w:rPr>
          <w:rFonts w:ascii="GHEA Grapalat" w:hAnsi="GHEA Grapalat" w:cs="Sylfaen"/>
          <w:i/>
          <w:sz w:val="20"/>
          <w:szCs w:val="20"/>
          <w:lang w:val="hy-AM"/>
        </w:rPr>
      </w:pPr>
      <w:r w:rsidRPr="003F6BD9">
        <w:rPr>
          <w:rFonts w:ascii="GHEA Grapalat" w:hAnsi="GHEA Grapalat" w:cs="Sylfaen"/>
          <w:i/>
          <w:sz w:val="20"/>
          <w:szCs w:val="20"/>
          <w:lang w:val="hy-AM"/>
        </w:rPr>
        <w:t xml:space="preserve"> 20</w:t>
      </w:r>
      <w:r w:rsidR="00302CFB">
        <w:rPr>
          <w:rFonts w:ascii="GHEA Grapalat" w:hAnsi="GHEA Grapalat" w:cs="Sylfaen"/>
          <w:i/>
          <w:sz w:val="20"/>
          <w:szCs w:val="20"/>
          <w:lang w:val="hy-AM"/>
        </w:rPr>
        <w:t>25</w:t>
      </w:r>
      <w:r w:rsidRPr="003F6BD9">
        <w:rPr>
          <w:rFonts w:ascii="GHEA Grapalat" w:hAnsi="GHEA Grapalat" w:cs="Sylfaen"/>
          <w:i/>
          <w:sz w:val="20"/>
          <w:szCs w:val="20"/>
          <w:lang w:val="hy-AM"/>
        </w:rPr>
        <w:t>թ.</w:t>
      </w:r>
      <w:r w:rsidR="0037517C">
        <w:rPr>
          <w:rFonts w:ascii="GHEA Grapalat" w:hAnsi="GHEA Grapalat" w:cs="Sylfaen"/>
          <w:i/>
          <w:sz w:val="20"/>
          <w:szCs w:val="20"/>
          <w:lang w:val="hy-AM"/>
        </w:rPr>
        <w:t xml:space="preserve"> </w:t>
      </w:r>
      <w:r w:rsidR="005A4C6A">
        <w:rPr>
          <w:rFonts w:ascii="GHEA Grapalat" w:hAnsi="GHEA Grapalat" w:cs="Sylfaen"/>
          <w:i/>
          <w:sz w:val="20"/>
          <w:szCs w:val="20"/>
          <w:lang w:val="hy-AM"/>
        </w:rPr>
        <w:t>հոկտեմբերի 8</w:t>
      </w:r>
      <w:r w:rsidR="005C6159" w:rsidRPr="003F6BD9">
        <w:rPr>
          <w:rFonts w:ascii="GHEA Grapalat" w:hAnsi="GHEA Grapalat" w:cs="Sylfaen"/>
          <w:i/>
          <w:sz w:val="20"/>
          <w:szCs w:val="20"/>
          <w:lang w:val="hy-AM"/>
        </w:rPr>
        <w:t xml:space="preserve">-ի </w:t>
      </w:r>
      <w:r w:rsidRPr="003F6BD9">
        <w:rPr>
          <w:rFonts w:ascii="GHEA Grapalat" w:hAnsi="GHEA Grapalat" w:cs="Sylfaen"/>
          <w:i/>
          <w:sz w:val="20"/>
          <w:szCs w:val="20"/>
          <w:lang w:val="hy-AM"/>
        </w:rPr>
        <w:t xml:space="preserve"> </w:t>
      </w:r>
      <w:r w:rsidR="005C6159" w:rsidRPr="003F6BD9">
        <w:rPr>
          <w:rFonts w:ascii="GHEA Grapalat" w:hAnsi="GHEA Grapalat" w:cs="Sylfaen"/>
          <w:i/>
          <w:sz w:val="20"/>
          <w:szCs w:val="20"/>
          <w:lang w:val="hy-AM"/>
        </w:rPr>
        <w:t>N</w:t>
      </w:r>
      <w:r w:rsidR="00E24B16" w:rsidRPr="00B32D29">
        <w:rPr>
          <w:rFonts w:ascii="GHEA Grapalat" w:hAnsi="GHEA Grapalat" w:cs="Sylfaen"/>
          <w:i/>
          <w:sz w:val="20"/>
          <w:szCs w:val="20"/>
          <w:lang w:val="hy-AM"/>
        </w:rPr>
        <w:t xml:space="preserve"> </w:t>
      </w:r>
      <w:r w:rsidR="00A43BF6">
        <w:rPr>
          <w:rFonts w:ascii="GHEA Grapalat" w:hAnsi="GHEA Grapalat" w:cs="Sylfaen"/>
          <w:i/>
          <w:sz w:val="20"/>
          <w:szCs w:val="20"/>
          <w:lang w:val="hy-AM"/>
        </w:rPr>
        <w:t xml:space="preserve">1 </w:t>
      </w:r>
      <w:r w:rsidR="005C6159" w:rsidRPr="003F6BD9">
        <w:rPr>
          <w:rFonts w:ascii="GHEA Grapalat" w:hAnsi="GHEA Grapalat" w:cs="Sylfaen"/>
          <w:i/>
          <w:sz w:val="20"/>
          <w:szCs w:val="20"/>
          <w:lang w:val="hy-AM"/>
        </w:rPr>
        <w:t xml:space="preserve">  </w:t>
      </w:r>
      <w:r w:rsidRPr="003F6BD9">
        <w:rPr>
          <w:rFonts w:ascii="GHEA Grapalat" w:hAnsi="GHEA Grapalat" w:cs="Sylfaen"/>
          <w:i/>
          <w:sz w:val="20"/>
          <w:szCs w:val="20"/>
          <w:lang w:val="hy-AM"/>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2B828961" w:rsidR="00096865" w:rsidRPr="00A43BF6" w:rsidRDefault="00A43BF6" w:rsidP="00735BBE">
      <w:pPr>
        <w:pStyle w:val="aa"/>
        <w:tabs>
          <w:tab w:val="left" w:pos="5968"/>
        </w:tabs>
        <w:ind w:right="-7" w:firstLine="567"/>
        <w:jc w:val="center"/>
        <w:rPr>
          <w:rFonts w:ascii="GHEA Grapalat" w:hAnsi="GHEA Grapalat"/>
          <w:b/>
          <w:bCs/>
          <w:iCs/>
          <w:lang w:val="af-ZA"/>
        </w:rPr>
      </w:pPr>
      <w:r w:rsidRPr="00A43BF6">
        <w:rPr>
          <w:rFonts w:ascii="GHEA Grapalat" w:hAnsi="GHEA Grapalat" w:cs="Times Armenian"/>
          <w:b/>
          <w:bCs/>
          <w:iCs/>
          <w:lang w:val="hy-AM"/>
        </w:rPr>
        <w:t>ՓԱՐԱՔԱՐԻ ՀԱՄԱՅՆՔ</w:t>
      </w:r>
      <w:r w:rsidR="007734BD">
        <w:rPr>
          <w:rFonts w:ascii="GHEA Grapalat" w:hAnsi="GHEA Grapalat" w:cs="Times Armenian"/>
          <w:b/>
          <w:bCs/>
          <w:iCs/>
          <w:lang w:val="hy-AM"/>
        </w:rPr>
        <w:t xml:space="preserve">ԱՊԵՏԱՐԱՆ </w:t>
      </w:r>
    </w:p>
    <w:p w14:paraId="63B6A98D" w14:textId="77777777" w:rsidR="00096865" w:rsidRPr="00A43BF6" w:rsidRDefault="00096865" w:rsidP="00EF3662">
      <w:pPr>
        <w:pStyle w:val="aa"/>
        <w:ind w:right="-7" w:firstLine="567"/>
        <w:jc w:val="center"/>
        <w:rPr>
          <w:rFonts w:ascii="GHEA Grapalat" w:hAnsi="GHEA Grapalat"/>
          <w:b/>
          <w:lang w:val="af-ZA"/>
        </w:rPr>
      </w:pPr>
    </w:p>
    <w:p w14:paraId="71936228" w14:textId="77777777" w:rsidR="00096865" w:rsidRPr="00A43BF6" w:rsidRDefault="00096865" w:rsidP="00EF3662">
      <w:pPr>
        <w:pStyle w:val="aa"/>
        <w:ind w:right="-7" w:firstLine="567"/>
        <w:jc w:val="center"/>
        <w:rPr>
          <w:rFonts w:ascii="GHEA Grapalat" w:hAnsi="GHEA Grapalat"/>
          <w:b/>
          <w:lang w:val="af-ZA"/>
        </w:rPr>
      </w:pPr>
    </w:p>
    <w:p w14:paraId="3E2993DD" w14:textId="77777777" w:rsidR="00CE0D95" w:rsidRPr="00A43BF6" w:rsidRDefault="00CE0D95" w:rsidP="00EF3662">
      <w:pPr>
        <w:pStyle w:val="aa"/>
        <w:ind w:right="-7" w:firstLine="567"/>
        <w:jc w:val="center"/>
        <w:rPr>
          <w:rFonts w:ascii="GHEA Grapalat" w:hAnsi="GHEA Grapalat"/>
          <w:b/>
          <w:lang w:val="af-ZA"/>
        </w:rPr>
      </w:pPr>
    </w:p>
    <w:p w14:paraId="5C1A5E86" w14:textId="77777777" w:rsidR="00096865" w:rsidRPr="00A43BF6" w:rsidRDefault="00096865" w:rsidP="00EF3662">
      <w:pPr>
        <w:pStyle w:val="aa"/>
        <w:ind w:right="-7" w:firstLine="567"/>
        <w:jc w:val="center"/>
        <w:rPr>
          <w:rFonts w:ascii="GHEA Grapalat" w:hAnsi="GHEA Grapalat"/>
          <w:b/>
          <w:lang w:val="af-ZA"/>
        </w:rPr>
      </w:pPr>
    </w:p>
    <w:p w14:paraId="7AA92154" w14:textId="77777777" w:rsidR="00096865" w:rsidRPr="00A43BF6" w:rsidRDefault="00096865" w:rsidP="00EF3662">
      <w:pPr>
        <w:pStyle w:val="aa"/>
        <w:ind w:right="-7" w:firstLine="567"/>
        <w:jc w:val="center"/>
        <w:rPr>
          <w:rFonts w:ascii="GHEA Grapalat" w:hAnsi="GHEA Grapalat" w:cs="Sylfaen"/>
          <w:b/>
          <w:lang w:val="af-ZA"/>
        </w:rPr>
      </w:pPr>
      <w:r w:rsidRPr="00A43BF6">
        <w:rPr>
          <w:rFonts w:ascii="GHEA Grapalat" w:hAnsi="GHEA Grapalat" w:cs="Sylfaen"/>
          <w:b/>
        </w:rPr>
        <w:t>Հ</w:t>
      </w:r>
      <w:r w:rsidRPr="00A43BF6">
        <w:rPr>
          <w:rFonts w:ascii="GHEA Grapalat" w:hAnsi="GHEA Grapalat" w:cs="Times Armenian"/>
          <w:b/>
          <w:lang w:val="af-ZA"/>
        </w:rPr>
        <w:t xml:space="preserve"> </w:t>
      </w:r>
      <w:r w:rsidRPr="00A43BF6">
        <w:rPr>
          <w:rFonts w:ascii="GHEA Grapalat" w:hAnsi="GHEA Grapalat" w:cs="Sylfaen"/>
          <w:b/>
        </w:rPr>
        <w:t>Ր</w:t>
      </w:r>
      <w:r w:rsidRPr="00A43BF6">
        <w:rPr>
          <w:rFonts w:ascii="GHEA Grapalat" w:hAnsi="GHEA Grapalat" w:cs="Times Armenian"/>
          <w:b/>
          <w:lang w:val="af-ZA"/>
        </w:rPr>
        <w:t xml:space="preserve"> </w:t>
      </w:r>
      <w:r w:rsidRPr="00A43BF6">
        <w:rPr>
          <w:rFonts w:ascii="GHEA Grapalat" w:hAnsi="GHEA Grapalat" w:cs="Sylfaen"/>
          <w:b/>
        </w:rPr>
        <w:t>Ա</w:t>
      </w:r>
      <w:r w:rsidRPr="00A43BF6">
        <w:rPr>
          <w:rFonts w:ascii="GHEA Grapalat" w:hAnsi="GHEA Grapalat" w:cs="Times Armenian"/>
          <w:b/>
          <w:lang w:val="af-ZA"/>
        </w:rPr>
        <w:t xml:space="preserve"> </w:t>
      </w:r>
      <w:r w:rsidRPr="00A43BF6">
        <w:rPr>
          <w:rFonts w:ascii="GHEA Grapalat" w:hAnsi="GHEA Grapalat" w:cs="Sylfaen"/>
          <w:b/>
        </w:rPr>
        <w:t>Վ</w:t>
      </w:r>
      <w:r w:rsidRPr="00A43BF6">
        <w:rPr>
          <w:rFonts w:ascii="GHEA Grapalat" w:hAnsi="GHEA Grapalat" w:cs="Times Armenian"/>
          <w:b/>
          <w:lang w:val="af-ZA"/>
        </w:rPr>
        <w:t xml:space="preserve"> </w:t>
      </w:r>
      <w:r w:rsidRPr="00A43BF6">
        <w:rPr>
          <w:rFonts w:ascii="GHEA Grapalat" w:hAnsi="GHEA Grapalat" w:cs="Sylfaen"/>
          <w:b/>
        </w:rPr>
        <w:t>Ե</w:t>
      </w:r>
      <w:r w:rsidRPr="00A43BF6">
        <w:rPr>
          <w:rFonts w:ascii="GHEA Grapalat" w:hAnsi="GHEA Grapalat" w:cs="Times Armenian"/>
          <w:b/>
          <w:lang w:val="af-ZA"/>
        </w:rPr>
        <w:t xml:space="preserve"> </w:t>
      </w:r>
      <w:r w:rsidRPr="00A43BF6">
        <w:rPr>
          <w:rFonts w:ascii="GHEA Grapalat" w:hAnsi="GHEA Grapalat" w:cs="Sylfaen"/>
          <w:b/>
        </w:rPr>
        <w:t>Ր</w:t>
      </w:r>
    </w:p>
    <w:p w14:paraId="45708DE0" w14:textId="77777777" w:rsidR="00096865" w:rsidRPr="00A43BF6" w:rsidRDefault="00096865" w:rsidP="00EF3662">
      <w:pPr>
        <w:pStyle w:val="aa"/>
        <w:ind w:right="-7" w:firstLine="567"/>
        <w:jc w:val="center"/>
        <w:rPr>
          <w:rFonts w:ascii="GHEA Grapalat" w:hAnsi="GHEA Grapalat" w:cs="Sylfaen"/>
          <w:b/>
          <w:lang w:val="af-ZA"/>
        </w:rPr>
      </w:pPr>
    </w:p>
    <w:p w14:paraId="09FF95AE" w14:textId="77777777" w:rsidR="00096865" w:rsidRPr="00A43BF6" w:rsidRDefault="00096865" w:rsidP="00EF3662">
      <w:pPr>
        <w:pStyle w:val="aa"/>
        <w:ind w:right="-7" w:firstLine="567"/>
        <w:jc w:val="center"/>
        <w:rPr>
          <w:rFonts w:ascii="GHEA Grapalat" w:hAnsi="GHEA Grapalat" w:cs="Sylfaen"/>
          <w:b/>
          <w:lang w:val="af-ZA"/>
        </w:rPr>
      </w:pPr>
    </w:p>
    <w:p w14:paraId="2D1DFCBE" w14:textId="4C7E7817" w:rsidR="00096865" w:rsidRPr="00A43BF6" w:rsidRDefault="00EA4FCB" w:rsidP="00735BBE">
      <w:pPr>
        <w:pStyle w:val="aa"/>
        <w:tabs>
          <w:tab w:val="left" w:pos="5968"/>
        </w:tabs>
        <w:ind w:right="-7" w:firstLine="567"/>
        <w:jc w:val="center"/>
        <w:rPr>
          <w:rFonts w:ascii="GHEA Grapalat" w:hAnsi="GHEA Grapalat"/>
          <w:b/>
          <w:lang w:val="hy-AM"/>
        </w:rPr>
      </w:pPr>
      <w:r w:rsidRPr="00A43BF6">
        <w:rPr>
          <w:rFonts w:ascii="GHEA Grapalat" w:hAnsi="GHEA Grapalat"/>
          <w:b/>
          <w:lang w:val="hy-AM"/>
        </w:rPr>
        <w:t>ՓԱՐԱՔԱՐ</w:t>
      </w:r>
      <w:r w:rsidR="007734BD">
        <w:rPr>
          <w:rFonts w:ascii="GHEA Grapalat" w:hAnsi="GHEA Grapalat"/>
          <w:b/>
          <w:lang w:val="hy-AM"/>
        </w:rPr>
        <w:t>Ի ՀԱՄԱՅՆՔԱՊԵՏԱՐԱՆԻ ԿԱՐԻՔՆԵՐԻ</w:t>
      </w:r>
      <w:r w:rsidR="002B32D6" w:rsidRPr="00A43BF6">
        <w:rPr>
          <w:rFonts w:ascii="GHEA Grapalat" w:hAnsi="GHEA Grapalat"/>
          <w:b/>
          <w:lang w:val="hy-AM"/>
        </w:rPr>
        <w:t xml:space="preserve"> ՀԱՄԱՐ` </w:t>
      </w:r>
      <w:r w:rsidR="005A4C6A">
        <w:rPr>
          <w:rFonts w:ascii="GHEA Grapalat" w:hAnsi="GHEA Grapalat"/>
          <w:b/>
          <w:lang w:val="hy-AM"/>
        </w:rPr>
        <w:t xml:space="preserve">ԽՈՂՈՎԱԿՆԵՐԻ </w:t>
      </w:r>
      <w:r w:rsidR="00E72106">
        <w:rPr>
          <w:rFonts w:ascii="GHEA Grapalat" w:hAnsi="GHEA Grapalat"/>
          <w:b/>
          <w:lang w:val="hy-AM"/>
        </w:rPr>
        <w:t xml:space="preserve"> </w:t>
      </w:r>
      <w:r w:rsidR="00FC252F" w:rsidRPr="00A43BF6">
        <w:rPr>
          <w:rFonts w:ascii="GHEA Grapalat" w:hAnsi="GHEA Grapalat"/>
          <w:b/>
          <w:lang w:val="hy-AM"/>
        </w:rPr>
        <w:t>ՁԵՌՔԲԵՐՄԱՆ</w:t>
      </w:r>
      <w:r w:rsidR="00DC7FFE" w:rsidRPr="00A43BF6">
        <w:rPr>
          <w:rFonts w:ascii="GHEA Grapalat" w:hAnsi="GHEA Grapalat"/>
          <w:b/>
          <w:lang w:val="hy-AM"/>
        </w:rPr>
        <w:t xml:space="preserve"> </w:t>
      </w:r>
      <w:r w:rsidR="002B32D6" w:rsidRPr="00A43BF6">
        <w:rPr>
          <w:rFonts w:ascii="GHEA Grapalat" w:hAnsi="GHEA Grapalat"/>
          <w:b/>
          <w:lang w:val="hy-AM"/>
        </w:rPr>
        <w:t xml:space="preserve"> ՆՊԱՏԱԿՈՎ  ՀԱՅՏԱՐԱՐՎԱԾ </w:t>
      </w:r>
      <w:r w:rsidR="005A4C6A">
        <w:rPr>
          <w:rFonts w:ascii="GHEA Grapalat" w:hAnsi="GHEA Grapalat"/>
          <w:b/>
          <w:lang w:val="hy-AM"/>
        </w:rPr>
        <w:t xml:space="preserve">ՀՐԱՏԱՊ ՄԵԿ ԱՆՁԻՑ ԳՆՄԱՆ </w:t>
      </w:r>
      <w:r w:rsidR="00E72106">
        <w:rPr>
          <w:rFonts w:ascii="GHEA Grapalat" w:hAnsi="GHEA Grapalat"/>
          <w:b/>
          <w:lang w:val="hy-AM"/>
        </w:rPr>
        <w:t xml:space="preserve"> </w:t>
      </w:r>
      <w:r w:rsidR="00B95D8A">
        <w:rPr>
          <w:rFonts w:ascii="GHEA Grapalat" w:hAnsi="GHEA Grapalat"/>
          <w:b/>
          <w:lang w:val="hy-AM"/>
        </w:rPr>
        <w:t xml:space="preserve"> </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0AB8D44B" w14:textId="77777777" w:rsidR="00735BBE" w:rsidRDefault="00735BBE" w:rsidP="00735BBE">
      <w:pPr>
        <w:rPr>
          <w:rFonts w:ascii="GHEA Grapalat" w:hAnsi="GHEA Grapalat" w:cs="Sylfaen"/>
          <w:i/>
          <w:sz w:val="22"/>
          <w:szCs w:val="22"/>
          <w:lang w:val="af-ZA"/>
        </w:rPr>
      </w:pPr>
    </w:p>
    <w:p w14:paraId="0AC43E67" w14:textId="77777777" w:rsidR="00735BBE" w:rsidRDefault="00735BBE" w:rsidP="00735BBE">
      <w:pPr>
        <w:rPr>
          <w:rFonts w:ascii="GHEA Grapalat" w:hAnsi="GHEA Grapalat" w:cs="Sylfaen"/>
          <w:i/>
          <w:sz w:val="22"/>
          <w:szCs w:val="22"/>
          <w:lang w:val="af-ZA"/>
        </w:rPr>
      </w:pPr>
    </w:p>
    <w:p w14:paraId="4C3C328C" w14:textId="77777777" w:rsidR="00096865" w:rsidRDefault="00096865" w:rsidP="00EF3662">
      <w:pPr>
        <w:ind w:firstLine="567"/>
        <w:jc w:val="center"/>
        <w:rPr>
          <w:rFonts w:ascii="GHEA Grapalat" w:hAnsi="GHEA Grapalat"/>
          <w:b/>
          <w:sz w:val="20"/>
          <w:szCs w:val="22"/>
          <w:lang w:val="af-ZA"/>
        </w:rPr>
      </w:pPr>
    </w:p>
    <w:p w14:paraId="0450F1E2" w14:textId="77777777" w:rsidR="007734BD" w:rsidRDefault="007734BD" w:rsidP="00EF3662">
      <w:pPr>
        <w:ind w:firstLine="567"/>
        <w:jc w:val="center"/>
        <w:rPr>
          <w:rFonts w:ascii="GHEA Grapalat" w:hAnsi="GHEA Grapalat"/>
          <w:b/>
          <w:sz w:val="20"/>
          <w:szCs w:val="22"/>
          <w:lang w:val="af-ZA"/>
        </w:rPr>
      </w:pPr>
    </w:p>
    <w:p w14:paraId="305C23E6" w14:textId="77777777" w:rsidR="007734BD" w:rsidRDefault="007734BD" w:rsidP="00EF3662">
      <w:pPr>
        <w:ind w:firstLine="567"/>
        <w:jc w:val="center"/>
        <w:rPr>
          <w:rFonts w:ascii="GHEA Grapalat" w:hAnsi="GHEA Grapalat"/>
          <w:b/>
          <w:sz w:val="20"/>
          <w:szCs w:val="22"/>
          <w:lang w:val="af-ZA"/>
        </w:rPr>
      </w:pPr>
    </w:p>
    <w:p w14:paraId="59D9FC41" w14:textId="77777777" w:rsidR="007734BD" w:rsidRDefault="007734BD" w:rsidP="00EF3662">
      <w:pPr>
        <w:ind w:firstLine="567"/>
        <w:jc w:val="center"/>
        <w:rPr>
          <w:rFonts w:ascii="GHEA Grapalat" w:hAnsi="GHEA Grapalat"/>
          <w:b/>
          <w:sz w:val="20"/>
          <w:szCs w:val="22"/>
          <w:lang w:val="af-ZA"/>
        </w:rPr>
      </w:pPr>
    </w:p>
    <w:p w14:paraId="1AAF3151" w14:textId="77777777" w:rsidR="007734BD" w:rsidRPr="00A71D81" w:rsidRDefault="007734BD"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1DD1C146" w:rsidR="00160AE4" w:rsidRPr="00ED2D76" w:rsidRDefault="00160AE4" w:rsidP="00EF3662">
      <w:pPr>
        <w:ind w:firstLine="567"/>
        <w:jc w:val="center"/>
        <w:rPr>
          <w:rFonts w:ascii="GHEA Grapalat" w:hAnsi="GHEA Grapalat" w:cs="Sylfaen"/>
          <w:b/>
          <w:sz w:val="20"/>
          <w:szCs w:val="20"/>
          <w:lang w:val="af-ZA"/>
        </w:rPr>
      </w:pPr>
      <w:r w:rsidRPr="00A71D81">
        <w:rPr>
          <w:rFonts w:ascii="GHEA Grapalat" w:hAnsi="GHEA Grapalat" w:cs="Sylfaen"/>
          <w:b/>
          <w:sz w:val="20"/>
          <w:szCs w:val="20"/>
        </w:rPr>
        <w:t>ԲՈՎԱՆԴԱԿՈւԹՅՈւՆ</w:t>
      </w:r>
    </w:p>
    <w:p w14:paraId="12F06B0E" w14:textId="77777777" w:rsidR="00735BBE" w:rsidRPr="00A71D81" w:rsidRDefault="00735BBE" w:rsidP="00EF3662">
      <w:pPr>
        <w:ind w:firstLine="567"/>
        <w:jc w:val="center"/>
        <w:rPr>
          <w:rFonts w:ascii="GHEA Grapalat" w:hAnsi="GHEA Grapalat"/>
          <w:b/>
          <w:sz w:val="20"/>
          <w:szCs w:val="20"/>
          <w:lang w:val="af-ZA"/>
        </w:rPr>
      </w:pPr>
    </w:p>
    <w:p w14:paraId="38A1B2A0" w14:textId="6808567D" w:rsidR="00735BBE" w:rsidRPr="00A43BF6" w:rsidRDefault="00735BBE" w:rsidP="00735BBE">
      <w:pPr>
        <w:pStyle w:val="aa"/>
        <w:tabs>
          <w:tab w:val="left" w:pos="5968"/>
        </w:tabs>
        <w:ind w:right="-7" w:firstLine="567"/>
        <w:jc w:val="center"/>
        <w:rPr>
          <w:rFonts w:ascii="GHEA Grapalat" w:hAnsi="GHEA Grapalat"/>
          <w:b/>
          <w:sz w:val="22"/>
          <w:szCs w:val="22"/>
          <w:lang w:val="hy-AM"/>
        </w:rPr>
      </w:pPr>
      <w:r w:rsidRPr="00A43BF6">
        <w:rPr>
          <w:rFonts w:ascii="GHEA Grapalat" w:hAnsi="GHEA Grapalat"/>
          <w:b/>
          <w:sz w:val="22"/>
          <w:szCs w:val="22"/>
          <w:lang w:val="hy-AM"/>
        </w:rPr>
        <w:t>ՓԱՐԱՔԱՐ</w:t>
      </w:r>
      <w:r w:rsidR="007734BD">
        <w:rPr>
          <w:rFonts w:ascii="GHEA Grapalat" w:hAnsi="GHEA Grapalat"/>
          <w:b/>
          <w:sz w:val="22"/>
          <w:szCs w:val="22"/>
          <w:lang w:val="hy-AM"/>
        </w:rPr>
        <w:t xml:space="preserve">Ի </w:t>
      </w:r>
      <w:r w:rsidRPr="00A43BF6">
        <w:rPr>
          <w:rFonts w:ascii="GHEA Grapalat" w:hAnsi="GHEA Grapalat"/>
          <w:b/>
          <w:sz w:val="22"/>
          <w:szCs w:val="22"/>
          <w:lang w:val="hy-AM"/>
        </w:rPr>
        <w:t xml:space="preserve"> ՀԱՄԱՅՆՔ</w:t>
      </w:r>
      <w:r w:rsidR="007734BD">
        <w:rPr>
          <w:rFonts w:ascii="GHEA Grapalat" w:hAnsi="GHEA Grapalat"/>
          <w:b/>
          <w:sz w:val="22"/>
          <w:szCs w:val="22"/>
          <w:lang w:val="hy-AM"/>
        </w:rPr>
        <w:t>ԱՊԵՏԱՐԱՆԻ</w:t>
      </w:r>
      <w:r w:rsidR="00EA4FCB" w:rsidRPr="00A43BF6">
        <w:rPr>
          <w:rFonts w:ascii="GHEA Grapalat" w:hAnsi="GHEA Grapalat"/>
          <w:b/>
          <w:sz w:val="22"/>
          <w:szCs w:val="22"/>
          <w:lang w:val="hy-AM"/>
        </w:rPr>
        <w:t xml:space="preserve"> </w:t>
      </w:r>
      <w:r w:rsidRPr="00A43BF6">
        <w:rPr>
          <w:rFonts w:ascii="GHEA Grapalat" w:hAnsi="GHEA Grapalat"/>
          <w:b/>
          <w:sz w:val="22"/>
          <w:szCs w:val="22"/>
          <w:lang w:val="hy-AM"/>
        </w:rPr>
        <w:t xml:space="preserve">ԿԱՐԻՔՆԵՐԻ ՀԱՄԱՐ` </w:t>
      </w:r>
      <w:r w:rsidR="005A4C6A">
        <w:rPr>
          <w:rFonts w:ascii="GHEA Grapalat" w:hAnsi="GHEA Grapalat"/>
          <w:b/>
          <w:sz w:val="22"/>
          <w:szCs w:val="22"/>
          <w:lang w:val="hy-AM"/>
        </w:rPr>
        <w:t>ԽՈՂՈՎԱԿՆԵՐԻ</w:t>
      </w:r>
      <w:r w:rsidR="007734BD">
        <w:rPr>
          <w:rFonts w:ascii="GHEA Grapalat" w:hAnsi="GHEA Grapalat"/>
          <w:b/>
          <w:sz w:val="22"/>
          <w:szCs w:val="22"/>
          <w:lang w:val="hy-AM"/>
        </w:rPr>
        <w:t xml:space="preserve"> </w:t>
      </w:r>
      <w:r w:rsidR="00FC252F" w:rsidRPr="00A43BF6">
        <w:rPr>
          <w:rFonts w:ascii="GHEA Grapalat" w:hAnsi="GHEA Grapalat"/>
          <w:b/>
          <w:sz w:val="22"/>
          <w:szCs w:val="22"/>
          <w:lang w:val="hy-AM"/>
        </w:rPr>
        <w:t xml:space="preserve"> ՁԵՌՔԲԵՐՄԱՆ  </w:t>
      </w:r>
      <w:r w:rsidRPr="00A43BF6">
        <w:rPr>
          <w:rFonts w:ascii="GHEA Grapalat" w:hAnsi="GHEA Grapalat"/>
          <w:b/>
          <w:sz w:val="22"/>
          <w:szCs w:val="22"/>
          <w:lang w:val="hy-AM"/>
        </w:rPr>
        <w:t xml:space="preserve"> ՆՊԱՏԱԿՈՎ  ՀԱՅՏԱՐԱՐՎԱԾ </w:t>
      </w:r>
      <w:r w:rsidR="005A4C6A">
        <w:rPr>
          <w:rFonts w:ascii="GHEA Grapalat" w:hAnsi="GHEA Grapalat"/>
          <w:b/>
          <w:sz w:val="22"/>
          <w:szCs w:val="22"/>
          <w:lang w:val="hy-AM"/>
        </w:rPr>
        <w:t xml:space="preserve">ՀՐԱՏԱՊ ՄԵԿ ԱՆՁԻՑ ԳՆՄԱՆ </w:t>
      </w:r>
      <w:r w:rsidRPr="00A43BF6">
        <w:rPr>
          <w:rFonts w:ascii="GHEA Grapalat" w:hAnsi="GHEA Grapalat"/>
          <w:b/>
          <w:sz w:val="22"/>
          <w:szCs w:val="22"/>
          <w:lang w:val="hy-AM"/>
        </w:rPr>
        <w:t>ՀՐԱՎԵՐԻ</w:t>
      </w:r>
    </w:p>
    <w:p w14:paraId="0058C19A" w14:textId="77777777" w:rsidR="00C67E80" w:rsidRPr="00735BBE" w:rsidRDefault="00C67E80" w:rsidP="00EF3662">
      <w:pPr>
        <w:ind w:firstLine="567"/>
        <w:jc w:val="center"/>
        <w:rPr>
          <w:rFonts w:ascii="GHEA Grapalat" w:hAnsi="GHEA Grapalat" w:cs="Sylfaen"/>
          <w:b/>
          <w:sz w:val="20"/>
          <w:szCs w:val="22"/>
          <w:lang w:val="hy-AM"/>
        </w:rPr>
      </w:pPr>
    </w:p>
    <w:p w14:paraId="6807E804" w14:textId="77777777" w:rsidR="009F5D9B" w:rsidRPr="005A4C6A" w:rsidRDefault="009F5D9B" w:rsidP="00EF3662">
      <w:pPr>
        <w:ind w:firstLine="567"/>
        <w:jc w:val="center"/>
        <w:rPr>
          <w:rFonts w:ascii="GHEA Grapalat" w:hAnsi="GHEA Grapalat" w:cs="Sylfaen"/>
          <w:b/>
          <w:sz w:val="20"/>
          <w:szCs w:val="22"/>
          <w:lang w:val="hy-AM"/>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rPr>
          <w:rFonts w:ascii="GHEA Grapalat" w:hAnsi="GHEA Grapalat"/>
          <w:sz w:val="20"/>
          <w:lang w:val="af-ZA"/>
        </w:rPr>
      </w:pPr>
    </w:p>
    <w:p w14:paraId="7E44029C" w14:textId="77777777" w:rsidR="00096865" w:rsidRPr="00A71D81" w:rsidRDefault="00096865" w:rsidP="00EF3662">
      <w:pPr>
        <w:ind w:firstLine="1134"/>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rPr>
          <w:rFonts w:ascii="GHEA Grapalat" w:hAnsi="GHEA Grapalat"/>
          <w:sz w:val="20"/>
          <w:lang w:val="af-ZA"/>
        </w:rPr>
      </w:pPr>
    </w:p>
    <w:p w14:paraId="13B0B6D3" w14:textId="77777777" w:rsidR="00096865" w:rsidRPr="00A71D81" w:rsidRDefault="00096865" w:rsidP="00EF3662">
      <w:pPr>
        <w:ind w:firstLine="567"/>
        <w:rPr>
          <w:rFonts w:ascii="GHEA Grapalat" w:hAnsi="GHEA Grapalat"/>
          <w:sz w:val="20"/>
          <w:lang w:val="af-ZA"/>
        </w:rPr>
      </w:pPr>
    </w:p>
    <w:p w14:paraId="7D627E36" w14:textId="79B05DAC"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5A4C6A">
        <w:rPr>
          <w:rFonts w:ascii="GHEA Grapalat" w:hAnsi="GHEA Grapalat" w:cs="Sylfaen"/>
          <w:b/>
          <w:sz w:val="20"/>
          <w:lang w:val="hy-AM"/>
        </w:rPr>
        <w:t xml:space="preserve">ՀՐԱՏԱՊ ՄԵԿ ԱՆՁԻՑ ԳՆՄԱՆ </w:t>
      </w:r>
      <w:r w:rsidR="00E72106">
        <w:rPr>
          <w:rFonts w:ascii="GHEA Grapalat" w:hAnsi="GHEA Grapalat" w:cs="Sylfaen"/>
          <w:b/>
          <w:sz w:val="20"/>
          <w:lang w:val="hy-AM"/>
        </w:rPr>
        <w:t xml:space="preserve"> </w:t>
      </w:r>
      <w:r w:rsidR="00B95D8A">
        <w:rPr>
          <w:rFonts w:ascii="GHEA Grapalat" w:hAnsi="GHEA Grapalat" w:cs="Sylfaen"/>
          <w:b/>
          <w:sz w:val="20"/>
          <w:lang w:val="hy-AM"/>
        </w:rPr>
        <w:t xml:space="preserve">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rPr>
          <w:rFonts w:ascii="GHEA Grapalat" w:hAnsi="GHEA Grapalat"/>
          <w:sz w:val="20"/>
          <w:lang w:val="af-ZA"/>
        </w:rPr>
      </w:pPr>
    </w:p>
    <w:p w14:paraId="3E3BB761" w14:textId="77777777" w:rsidR="00096865" w:rsidRPr="00A71D81" w:rsidRDefault="00096865" w:rsidP="00EF3662">
      <w:pPr>
        <w:ind w:firstLine="1134"/>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rPr>
          <w:rFonts w:ascii="GHEA Grapalat" w:hAnsi="GHEA Grapalat" w:cs="Times Armenian"/>
          <w:sz w:val="20"/>
          <w:lang w:val="af-ZA"/>
        </w:rPr>
      </w:pPr>
    </w:p>
    <w:p w14:paraId="632E973E" w14:textId="77777777" w:rsidR="00037DDE" w:rsidRPr="00A71D81" w:rsidRDefault="00037DDE" w:rsidP="00EF3662">
      <w:pPr>
        <w:ind w:firstLine="1134"/>
        <w:rPr>
          <w:rFonts w:ascii="GHEA Grapalat" w:hAnsi="GHEA Grapalat" w:cs="Times Armenian"/>
          <w:sz w:val="20"/>
          <w:lang w:val="af-ZA"/>
        </w:rPr>
      </w:pPr>
    </w:p>
    <w:p w14:paraId="0D6D20D8" w14:textId="77777777" w:rsidR="00037DDE" w:rsidRPr="00A71D81" w:rsidRDefault="00037DDE" w:rsidP="00EF3662">
      <w:pPr>
        <w:ind w:firstLine="1134"/>
        <w:rPr>
          <w:rFonts w:ascii="GHEA Grapalat" w:hAnsi="GHEA Grapalat" w:cs="Times Armenian"/>
          <w:sz w:val="20"/>
          <w:lang w:val="af-ZA"/>
        </w:rPr>
      </w:pPr>
    </w:p>
    <w:p w14:paraId="2E91C0B5" w14:textId="77777777" w:rsidR="006265F4" w:rsidRPr="00A71D81" w:rsidRDefault="006265F4" w:rsidP="00EF3662">
      <w:pPr>
        <w:ind w:firstLine="1134"/>
        <w:rPr>
          <w:rFonts w:ascii="GHEA Grapalat" w:hAnsi="GHEA Grapalat" w:cs="Times Armenian"/>
          <w:sz w:val="20"/>
          <w:lang w:val="af-ZA"/>
        </w:rPr>
      </w:pPr>
    </w:p>
    <w:p w14:paraId="289AA91C" w14:textId="77777777" w:rsidR="00037DDE" w:rsidRPr="00A71D81" w:rsidRDefault="00037DDE" w:rsidP="00EF3662">
      <w:pPr>
        <w:ind w:firstLine="1134"/>
        <w:rPr>
          <w:rFonts w:ascii="GHEA Grapalat" w:hAnsi="GHEA Grapalat" w:cs="Times Armenian"/>
          <w:sz w:val="20"/>
          <w:lang w:val="af-ZA"/>
        </w:rPr>
      </w:pPr>
    </w:p>
    <w:p w14:paraId="50566A57" w14:textId="77777777" w:rsidR="00A55E59" w:rsidRPr="00A71D81" w:rsidRDefault="00A55E59" w:rsidP="00EF3662">
      <w:pPr>
        <w:ind w:firstLine="1134"/>
        <w:rPr>
          <w:rFonts w:ascii="GHEA Grapalat" w:hAnsi="GHEA Grapalat" w:cs="Times Armenian"/>
          <w:sz w:val="20"/>
          <w:lang w:val="af-ZA"/>
        </w:rPr>
      </w:pPr>
    </w:p>
    <w:p w14:paraId="1E3A7D46" w14:textId="77777777" w:rsidR="00096865" w:rsidRPr="00A71D81" w:rsidRDefault="007F3495" w:rsidP="00EF3662">
      <w:pPr>
        <w:ind w:firstLine="1134"/>
        <w:rPr>
          <w:rFonts w:ascii="GHEA Grapalat" w:hAnsi="GHEA Grapalat" w:cs="Times Armenian"/>
          <w:sz w:val="20"/>
          <w:lang w:val="af-ZA"/>
        </w:rPr>
      </w:pPr>
      <w:r w:rsidRPr="00A71D81">
        <w:rPr>
          <w:rFonts w:ascii="GHEA Grapalat" w:hAnsi="GHEA Grapalat" w:cs="Times Armenian"/>
          <w:sz w:val="20"/>
          <w:lang w:val="af-ZA"/>
        </w:rPr>
        <w:lastRenderedPageBreak/>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5227027" w:rsidR="00096865" w:rsidRPr="00735BBE" w:rsidRDefault="00096865" w:rsidP="00735BBE">
      <w:pPr>
        <w:pStyle w:val="aa"/>
        <w:spacing w:after="0"/>
        <w:ind w:firstLine="567"/>
        <w:rPr>
          <w:rFonts w:ascii="GHEA Grapalat" w:hAnsi="GHEA Grapalat" w:cs="Sylfaen"/>
          <w:i/>
          <w:sz w:val="20"/>
          <w:szCs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3F6BD9">
        <w:rPr>
          <w:rFonts w:ascii="GHEA Grapalat" w:hAnsi="GHEA Grapalat" w:cs="Sylfaen"/>
          <w:sz w:val="20"/>
          <w:lang w:val="af-ZA"/>
        </w:rPr>
        <w:t xml:space="preserve"> </w:t>
      </w:r>
      <w:r w:rsidR="003A5D95">
        <w:rPr>
          <w:rFonts w:ascii="GHEA Grapalat" w:hAnsi="GHEA Grapalat" w:cs="Sylfaen"/>
          <w:sz w:val="20"/>
        </w:rPr>
        <w:t>ԱՄՓՀ</w:t>
      </w:r>
      <w:r w:rsidR="003A5D95" w:rsidRPr="003A5D95">
        <w:rPr>
          <w:rFonts w:ascii="GHEA Grapalat" w:hAnsi="GHEA Grapalat" w:cs="Sylfaen"/>
          <w:sz w:val="20"/>
          <w:lang w:val="af-ZA"/>
        </w:rPr>
        <w:t>-</w:t>
      </w:r>
      <w:r w:rsidR="003A5D95">
        <w:rPr>
          <w:rFonts w:ascii="GHEA Grapalat" w:hAnsi="GHEA Grapalat" w:cs="Sylfaen"/>
          <w:sz w:val="20"/>
        </w:rPr>
        <w:t>ՀՄԱԱՊՁԲ</w:t>
      </w:r>
      <w:r w:rsidR="003A5D95" w:rsidRPr="003A5D95">
        <w:rPr>
          <w:rFonts w:ascii="GHEA Grapalat" w:hAnsi="GHEA Grapalat" w:cs="Sylfaen"/>
          <w:sz w:val="20"/>
          <w:lang w:val="af-ZA"/>
        </w:rPr>
        <w:t>-42/25</w:t>
      </w:r>
      <w:r w:rsidR="00B95D8A" w:rsidRPr="00B95D8A">
        <w:rPr>
          <w:rFonts w:ascii="GHEA Grapalat" w:hAnsi="GHEA Grapalat" w:cs="Sylfaen"/>
          <w:sz w:val="20"/>
          <w:lang w:val="af-ZA"/>
        </w:rPr>
        <w:t xml:space="preserve"> </w:t>
      </w:r>
      <w:r w:rsidR="00591BEF" w:rsidRPr="003F6BD9">
        <w:rPr>
          <w:rFonts w:ascii="GHEA Grapalat" w:hAnsi="GHEA Grapalat" w:cs="Sylfaen"/>
          <w:sz w:val="20"/>
          <w:lang w:val="af-ZA"/>
        </w:rPr>
        <w:t xml:space="preserve"> </w:t>
      </w:r>
      <w:r w:rsidRPr="00A71D81">
        <w:rPr>
          <w:rFonts w:ascii="GHEA Grapalat" w:hAnsi="GHEA Grapalat" w:cs="Sylfaen"/>
          <w:sz w:val="20"/>
        </w:rPr>
        <w:t>ծածկա</w:t>
      </w:r>
      <w:r w:rsidRPr="00A43BF6">
        <w:rPr>
          <w:rFonts w:ascii="GHEA Grapalat" w:hAnsi="GHEA Grapalat" w:cs="Sylfaen"/>
          <w:sz w:val="20"/>
        </w:rPr>
        <w:t>գ</w:t>
      </w:r>
      <w:r w:rsidRPr="00A71D81">
        <w:rPr>
          <w:rFonts w:ascii="GHEA Grapalat" w:hAnsi="GHEA Grapalat" w:cs="Sylfaen"/>
          <w:sz w:val="20"/>
        </w:rPr>
        <w:t>րով</w:t>
      </w:r>
      <w:r w:rsidRPr="003F6BD9">
        <w:rPr>
          <w:rFonts w:ascii="GHEA Grapalat" w:hAnsi="GHEA Grapalat" w:cs="Sylfaen"/>
          <w:sz w:val="20"/>
          <w:lang w:val="af-ZA"/>
        </w:rPr>
        <w:t xml:space="preserve"> </w:t>
      </w:r>
      <w:r w:rsidRPr="00A71D81">
        <w:rPr>
          <w:rFonts w:ascii="GHEA Grapalat" w:hAnsi="GHEA Grapalat" w:cs="Sylfaen"/>
          <w:sz w:val="20"/>
        </w:rPr>
        <w:t>անցկացվող</w:t>
      </w:r>
      <w:r w:rsidR="00735BBE">
        <w:rPr>
          <w:rFonts w:ascii="GHEA Grapalat" w:hAnsi="GHEA Grapalat" w:cs="Times Armenian"/>
          <w:sz w:val="20"/>
          <w:lang w:val="hy-AM"/>
        </w:rPr>
        <w:t xml:space="preserve"> </w:t>
      </w:r>
      <w:r w:rsidR="005A4C6A">
        <w:rPr>
          <w:rFonts w:ascii="GHEA Grapalat" w:hAnsi="GHEA Grapalat" w:cs="Sylfaen"/>
          <w:sz w:val="20"/>
          <w:lang w:val="hy-AM"/>
        </w:rPr>
        <w:t xml:space="preserve">ՀՐԱՏԱՊ ՄԵԿ ԱՆՁԻՑ ԳՆՄԱՆ </w:t>
      </w:r>
      <w:r w:rsidR="00E72106">
        <w:rPr>
          <w:rFonts w:ascii="GHEA Grapalat" w:hAnsi="GHEA Grapalat" w:cs="Sylfaen"/>
          <w:sz w:val="20"/>
          <w:lang w:val="hy-AM"/>
        </w:rPr>
        <w:t xml:space="preserve"> </w:t>
      </w:r>
      <w:r w:rsidR="00B95D8A">
        <w:rPr>
          <w:rFonts w:ascii="GHEA Grapalat" w:hAnsi="GHEA Grapalat" w:cs="Sylfaen"/>
          <w:sz w:val="20"/>
          <w:lang w:val="hy-AM"/>
        </w:rPr>
        <w:t xml:space="preserve"> </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1DC624FC" w:rsidR="00096865" w:rsidRPr="00A71D81" w:rsidRDefault="00096865" w:rsidP="00EF3662">
      <w:pPr>
        <w:ind w:firstLine="567"/>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735BBE">
        <w:rPr>
          <w:rFonts w:ascii="GHEA Grapalat" w:hAnsi="GHEA Grapalat"/>
          <w:sz w:val="20"/>
          <w:lang w:val="af-ZA"/>
        </w:rPr>
        <w:tab/>
      </w:r>
      <w:r w:rsidR="00735BBE">
        <w:rPr>
          <w:rFonts w:ascii="GHEA Grapalat" w:hAnsi="GHEA Grapalat"/>
          <w:sz w:val="20"/>
          <w:lang w:val="hy-AM"/>
        </w:rPr>
        <w:t>Փարաքարի համայնքապետարան</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0E44DE97" w14:textId="1319EDAD" w:rsidR="00735BBE" w:rsidRDefault="00A81DD5" w:rsidP="00735BBE">
      <w:pPr>
        <w:pStyle w:val="23"/>
        <w:spacing w:line="240" w:lineRule="auto"/>
        <w:ind w:firstLine="567"/>
        <w:rPr>
          <w:rFonts w:ascii="GHEA Grapalat" w:hAnsi="GHEA Grapalat"/>
          <w:i/>
          <w:lang w:val="hy-AM"/>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37517C">
        <w:rPr>
          <w:rFonts w:ascii="GHEA Grapalat" w:hAnsi="GHEA Grapalat"/>
        </w:rPr>
        <w:t>narine.petgnum0209@gmail.com</w:t>
      </w:r>
    </w:p>
    <w:p w14:paraId="7F5D91D8" w14:textId="77777777" w:rsidR="00735BBE" w:rsidRDefault="00735BBE" w:rsidP="00735BBE">
      <w:pPr>
        <w:pStyle w:val="23"/>
        <w:spacing w:line="240" w:lineRule="auto"/>
        <w:ind w:firstLine="567"/>
        <w:rPr>
          <w:rFonts w:ascii="GHEA Grapalat" w:hAnsi="GHEA Grapalat"/>
          <w:i/>
          <w:lang w:val="hy-AM"/>
        </w:rPr>
      </w:pPr>
    </w:p>
    <w:p w14:paraId="77F48FDB" w14:textId="77777777" w:rsidR="00735BBE" w:rsidRDefault="00735BBE" w:rsidP="00735BBE">
      <w:pPr>
        <w:pStyle w:val="23"/>
        <w:spacing w:line="240" w:lineRule="auto"/>
        <w:ind w:firstLine="567"/>
        <w:rPr>
          <w:rFonts w:ascii="GHEA Grapalat" w:hAnsi="GHEA Grapalat"/>
          <w:i/>
          <w:lang w:val="hy-AM"/>
        </w:rPr>
      </w:pPr>
    </w:p>
    <w:p w14:paraId="4A33B557" w14:textId="77777777" w:rsidR="00A43BF6" w:rsidRDefault="00A43BF6" w:rsidP="00735BBE">
      <w:pPr>
        <w:pStyle w:val="23"/>
        <w:spacing w:line="240" w:lineRule="auto"/>
        <w:ind w:firstLine="567"/>
        <w:rPr>
          <w:rFonts w:ascii="GHEA Grapalat" w:hAnsi="GHEA Grapalat"/>
          <w:i/>
          <w:lang w:val="hy-AM"/>
        </w:rPr>
      </w:pPr>
    </w:p>
    <w:p w14:paraId="3CC0A844" w14:textId="77777777" w:rsidR="00A43BF6" w:rsidRDefault="00A43BF6" w:rsidP="00735BBE">
      <w:pPr>
        <w:pStyle w:val="23"/>
        <w:spacing w:line="240" w:lineRule="auto"/>
        <w:ind w:firstLine="567"/>
        <w:rPr>
          <w:rFonts w:ascii="GHEA Grapalat" w:hAnsi="GHEA Grapalat"/>
          <w:i/>
          <w:lang w:val="hy-AM"/>
        </w:rPr>
      </w:pPr>
    </w:p>
    <w:p w14:paraId="4604147E" w14:textId="77777777" w:rsidR="00A43BF6" w:rsidRDefault="00A43BF6" w:rsidP="00735BBE">
      <w:pPr>
        <w:pStyle w:val="23"/>
        <w:spacing w:line="240" w:lineRule="auto"/>
        <w:ind w:firstLine="567"/>
        <w:rPr>
          <w:rFonts w:ascii="GHEA Grapalat" w:hAnsi="GHEA Grapalat"/>
          <w:i/>
          <w:lang w:val="hy-AM"/>
        </w:rPr>
      </w:pPr>
    </w:p>
    <w:p w14:paraId="2592ECCF" w14:textId="77777777" w:rsidR="00A43BF6" w:rsidRDefault="00A43BF6" w:rsidP="00735BBE">
      <w:pPr>
        <w:pStyle w:val="23"/>
        <w:spacing w:line="240" w:lineRule="auto"/>
        <w:ind w:firstLine="567"/>
        <w:rPr>
          <w:rFonts w:ascii="GHEA Grapalat" w:hAnsi="GHEA Grapalat"/>
          <w:i/>
          <w:lang w:val="hy-AM"/>
        </w:rPr>
      </w:pPr>
    </w:p>
    <w:p w14:paraId="10937C2C" w14:textId="77777777" w:rsidR="00A43BF6" w:rsidRDefault="00A43BF6" w:rsidP="00735BBE">
      <w:pPr>
        <w:pStyle w:val="23"/>
        <w:spacing w:line="240" w:lineRule="auto"/>
        <w:ind w:firstLine="567"/>
        <w:rPr>
          <w:rFonts w:ascii="GHEA Grapalat" w:hAnsi="GHEA Grapalat"/>
          <w:i/>
          <w:lang w:val="hy-AM"/>
        </w:rPr>
      </w:pPr>
    </w:p>
    <w:p w14:paraId="050F5597" w14:textId="77777777" w:rsidR="00A43BF6" w:rsidRDefault="00A43BF6" w:rsidP="00735BBE">
      <w:pPr>
        <w:pStyle w:val="23"/>
        <w:spacing w:line="240" w:lineRule="auto"/>
        <w:ind w:firstLine="567"/>
        <w:rPr>
          <w:rFonts w:ascii="GHEA Grapalat" w:hAnsi="GHEA Grapalat"/>
          <w:i/>
          <w:lang w:val="hy-AM"/>
        </w:rPr>
      </w:pPr>
    </w:p>
    <w:p w14:paraId="38533EC6" w14:textId="77777777" w:rsidR="00A43BF6" w:rsidRDefault="00A43BF6" w:rsidP="00735BBE">
      <w:pPr>
        <w:pStyle w:val="23"/>
        <w:spacing w:line="240" w:lineRule="auto"/>
        <w:ind w:firstLine="567"/>
        <w:rPr>
          <w:rFonts w:ascii="GHEA Grapalat" w:hAnsi="GHEA Grapalat"/>
          <w:i/>
          <w:lang w:val="hy-AM"/>
        </w:rPr>
      </w:pPr>
    </w:p>
    <w:p w14:paraId="6C9BFF41" w14:textId="77777777" w:rsidR="00A43BF6" w:rsidRDefault="00A43BF6" w:rsidP="00735BBE">
      <w:pPr>
        <w:pStyle w:val="23"/>
        <w:spacing w:line="240" w:lineRule="auto"/>
        <w:ind w:firstLine="567"/>
        <w:rPr>
          <w:rFonts w:ascii="GHEA Grapalat" w:hAnsi="GHEA Grapalat"/>
          <w:i/>
          <w:lang w:val="hy-AM"/>
        </w:rPr>
      </w:pPr>
    </w:p>
    <w:p w14:paraId="379C4BD6" w14:textId="77777777" w:rsidR="00A43BF6" w:rsidRDefault="00A43BF6" w:rsidP="00735BBE">
      <w:pPr>
        <w:pStyle w:val="23"/>
        <w:spacing w:line="240" w:lineRule="auto"/>
        <w:ind w:firstLine="567"/>
        <w:rPr>
          <w:rFonts w:ascii="GHEA Grapalat" w:hAnsi="GHEA Grapalat"/>
          <w:i/>
          <w:lang w:val="hy-AM"/>
        </w:rPr>
      </w:pPr>
    </w:p>
    <w:p w14:paraId="021627E3" w14:textId="77777777" w:rsidR="00A43BF6" w:rsidRDefault="00A43BF6" w:rsidP="00735BBE">
      <w:pPr>
        <w:pStyle w:val="23"/>
        <w:spacing w:line="240" w:lineRule="auto"/>
        <w:ind w:firstLine="567"/>
        <w:rPr>
          <w:rFonts w:ascii="GHEA Grapalat" w:hAnsi="GHEA Grapalat"/>
          <w:i/>
          <w:lang w:val="hy-AM"/>
        </w:rPr>
      </w:pPr>
    </w:p>
    <w:p w14:paraId="2704EC75" w14:textId="77777777" w:rsidR="00A43BF6" w:rsidRDefault="00A43BF6" w:rsidP="00735BBE">
      <w:pPr>
        <w:pStyle w:val="23"/>
        <w:spacing w:line="240" w:lineRule="auto"/>
        <w:ind w:firstLine="567"/>
        <w:rPr>
          <w:rFonts w:ascii="GHEA Grapalat" w:hAnsi="GHEA Grapalat"/>
          <w:i/>
          <w:lang w:val="hy-AM"/>
        </w:rPr>
      </w:pPr>
    </w:p>
    <w:p w14:paraId="02F018CE" w14:textId="77777777" w:rsidR="00A43BF6" w:rsidRDefault="00A43BF6" w:rsidP="00735BBE">
      <w:pPr>
        <w:pStyle w:val="23"/>
        <w:spacing w:line="240" w:lineRule="auto"/>
        <w:ind w:firstLine="567"/>
        <w:rPr>
          <w:rFonts w:ascii="GHEA Grapalat" w:hAnsi="GHEA Grapalat"/>
          <w:i/>
          <w:lang w:val="hy-AM"/>
        </w:rPr>
      </w:pPr>
    </w:p>
    <w:p w14:paraId="4FF44837" w14:textId="77777777" w:rsidR="00A43BF6" w:rsidRDefault="00A43BF6" w:rsidP="00735BBE">
      <w:pPr>
        <w:pStyle w:val="23"/>
        <w:spacing w:line="240" w:lineRule="auto"/>
        <w:ind w:firstLine="567"/>
        <w:rPr>
          <w:rFonts w:ascii="GHEA Grapalat" w:hAnsi="GHEA Grapalat"/>
          <w:i/>
          <w:lang w:val="hy-AM"/>
        </w:rPr>
      </w:pPr>
    </w:p>
    <w:p w14:paraId="6983345B" w14:textId="77777777" w:rsidR="00A43BF6" w:rsidRDefault="00A43BF6" w:rsidP="00735BBE">
      <w:pPr>
        <w:pStyle w:val="23"/>
        <w:spacing w:line="240" w:lineRule="auto"/>
        <w:ind w:firstLine="567"/>
        <w:rPr>
          <w:rFonts w:ascii="GHEA Grapalat" w:hAnsi="GHEA Grapalat"/>
          <w:i/>
          <w:lang w:val="hy-AM"/>
        </w:rPr>
      </w:pPr>
    </w:p>
    <w:p w14:paraId="697C77C0" w14:textId="77777777" w:rsidR="00A43BF6" w:rsidRDefault="00A43BF6" w:rsidP="00735BBE">
      <w:pPr>
        <w:pStyle w:val="23"/>
        <w:spacing w:line="240" w:lineRule="auto"/>
        <w:ind w:firstLine="567"/>
        <w:rPr>
          <w:rFonts w:ascii="GHEA Grapalat" w:hAnsi="GHEA Grapalat"/>
          <w:i/>
          <w:lang w:val="hy-AM"/>
        </w:rPr>
      </w:pPr>
    </w:p>
    <w:p w14:paraId="670AE1C8" w14:textId="77777777" w:rsidR="00A43BF6" w:rsidRDefault="00A43BF6" w:rsidP="00735BBE">
      <w:pPr>
        <w:pStyle w:val="23"/>
        <w:spacing w:line="240" w:lineRule="auto"/>
        <w:ind w:firstLine="567"/>
        <w:rPr>
          <w:rFonts w:ascii="GHEA Grapalat" w:hAnsi="GHEA Grapalat"/>
          <w:i/>
          <w:lang w:val="hy-AM"/>
        </w:rPr>
      </w:pPr>
    </w:p>
    <w:p w14:paraId="2784981D" w14:textId="77777777" w:rsidR="00A43BF6" w:rsidRDefault="00A43BF6" w:rsidP="00735BBE">
      <w:pPr>
        <w:pStyle w:val="23"/>
        <w:spacing w:line="240" w:lineRule="auto"/>
        <w:ind w:firstLine="567"/>
        <w:rPr>
          <w:rFonts w:ascii="GHEA Grapalat" w:hAnsi="GHEA Grapalat"/>
          <w:i/>
          <w:lang w:val="hy-AM"/>
        </w:rPr>
      </w:pPr>
    </w:p>
    <w:p w14:paraId="24CC5DF0" w14:textId="77777777" w:rsidR="00A43BF6" w:rsidRDefault="00A43BF6" w:rsidP="00735BBE">
      <w:pPr>
        <w:pStyle w:val="23"/>
        <w:spacing w:line="240" w:lineRule="auto"/>
        <w:ind w:firstLine="567"/>
        <w:rPr>
          <w:rFonts w:ascii="GHEA Grapalat" w:hAnsi="GHEA Grapalat"/>
          <w:i/>
          <w:lang w:val="hy-AM"/>
        </w:rPr>
      </w:pPr>
    </w:p>
    <w:p w14:paraId="4F3C8C04" w14:textId="77777777" w:rsidR="00A43BF6" w:rsidRDefault="00A43BF6" w:rsidP="00735BBE">
      <w:pPr>
        <w:pStyle w:val="23"/>
        <w:spacing w:line="240" w:lineRule="auto"/>
        <w:ind w:firstLine="567"/>
        <w:rPr>
          <w:rFonts w:ascii="GHEA Grapalat" w:hAnsi="GHEA Grapalat"/>
          <w:i/>
          <w:lang w:val="hy-AM"/>
        </w:rPr>
      </w:pPr>
    </w:p>
    <w:p w14:paraId="60D44866" w14:textId="77777777" w:rsidR="00A43BF6" w:rsidRDefault="00A43BF6" w:rsidP="00735BBE">
      <w:pPr>
        <w:pStyle w:val="23"/>
        <w:spacing w:line="240" w:lineRule="auto"/>
        <w:ind w:firstLine="567"/>
        <w:rPr>
          <w:rFonts w:ascii="GHEA Grapalat" w:hAnsi="GHEA Grapalat"/>
          <w:i/>
          <w:lang w:val="hy-AM"/>
        </w:rPr>
      </w:pPr>
    </w:p>
    <w:p w14:paraId="4AEA4DD1" w14:textId="77777777" w:rsidR="00A43BF6" w:rsidRDefault="00A43BF6" w:rsidP="00735BBE">
      <w:pPr>
        <w:pStyle w:val="23"/>
        <w:spacing w:line="240" w:lineRule="auto"/>
        <w:ind w:firstLine="567"/>
        <w:rPr>
          <w:rFonts w:ascii="GHEA Grapalat" w:hAnsi="GHEA Grapalat"/>
          <w:i/>
          <w:lang w:val="hy-AM"/>
        </w:rPr>
      </w:pPr>
    </w:p>
    <w:p w14:paraId="19B81FD2" w14:textId="77777777" w:rsidR="00A43BF6" w:rsidRDefault="00A43BF6" w:rsidP="00735BBE">
      <w:pPr>
        <w:pStyle w:val="23"/>
        <w:spacing w:line="240" w:lineRule="auto"/>
        <w:ind w:firstLine="567"/>
        <w:rPr>
          <w:rFonts w:ascii="GHEA Grapalat" w:hAnsi="GHEA Grapalat"/>
          <w:i/>
          <w:lang w:val="hy-AM"/>
        </w:rPr>
      </w:pPr>
    </w:p>
    <w:p w14:paraId="47A98D69" w14:textId="77777777" w:rsidR="00A43BF6" w:rsidRDefault="00A43BF6" w:rsidP="00735BBE">
      <w:pPr>
        <w:pStyle w:val="23"/>
        <w:spacing w:line="240" w:lineRule="auto"/>
        <w:ind w:firstLine="567"/>
        <w:rPr>
          <w:rFonts w:ascii="GHEA Grapalat" w:hAnsi="GHEA Grapalat"/>
          <w:i/>
          <w:lang w:val="hy-AM"/>
        </w:rPr>
      </w:pPr>
    </w:p>
    <w:p w14:paraId="4EA2D1FB" w14:textId="77777777" w:rsidR="00A43BF6" w:rsidRDefault="00A43BF6" w:rsidP="00735BBE">
      <w:pPr>
        <w:pStyle w:val="23"/>
        <w:spacing w:line="240" w:lineRule="auto"/>
        <w:ind w:firstLine="567"/>
        <w:rPr>
          <w:rFonts w:ascii="GHEA Grapalat" w:hAnsi="GHEA Grapalat"/>
          <w:i/>
          <w:lang w:val="hy-AM"/>
        </w:rPr>
      </w:pPr>
    </w:p>
    <w:p w14:paraId="575E660B" w14:textId="77777777" w:rsidR="00A43BF6" w:rsidRDefault="00A43BF6" w:rsidP="00735BBE">
      <w:pPr>
        <w:pStyle w:val="23"/>
        <w:spacing w:line="240" w:lineRule="auto"/>
        <w:ind w:firstLine="567"/>
        <w:rPr>
          <w:rFonts w:ascii="GHEA Grapalat" w:hAnsi="GHEA Grapalat"/>
          <w:i/>
          <w:lang w:val="hy-AM"/>
        </w:rPr>
      </w:pPr>
    </w:p>
    <w:p w14:paraId="5B7DA85C" w14:textId="77777777" w:rsidR="00A43BF6" w:rsidRDefault="00A43BF6" w:rsidP="00735BBE">
      <w:pPr>
        <w:pStyle w:val="23"/>
        <w:spacing w:line="240" w:lineRule="auto"/>
        <w:ind w:firstLine="567"/>
        <w:rPr>
          <w:rFonts w:ascii="GHEA Grapalat" w:hAnsi="GHEA Grapalat"/>
          <w:i/>
          <w:lang w:val="hy-AM"/>
        </w:rPr>
      </w:pPr>
    </w:p>
    <w:p w14:paraId="7EB0AEA1" w14:textId="77777777" w:rsidR="00A43BF6" w:rsidRDefault="00A43BF6" w:rsidP="00735BBE">
      <w:pPr>
        <w:pStyle w:val="23"/>
        <w:spacing w:line="240" w:lineRule="auto"/>
        <w:ind w:firstLine="567"/>
        <w:rPr>
          <w:rFonts w:ascii="GHEA Grapalat" w:hAnsi="GHEA Grapalat"/>
          <w:i/>
          <w:lang w:val="hy-AM"/>
        </w:rPr>
      </w:pPr>
    </w:p>
    <w:p w14:paraId="5B285531" w14:textId="77777777" w:rsidR="00A43BF6" w:rsidRDefault="00A43BF6" w:rsidP="00735BBE">
      <w:pPr>
        <w:pStyle w:val="23"/>
        <w:spacing w:line="240" w:lineRule="auto"/>
        <w:ind w:firstLine="567"/>
        <w:rPr>
          <w:rFonts w:ascii="GHEA Grapalat" w:hAnsi="GHEA Grapalat"/>
          <w:i/>
          <w:lang w:val="hy-AM"/>
        </w:rPr>
      </w:pPr>
    </w:p>
    <w:p w14:paraId="355918A3" w14:textId="77777777" w:rsidR="00A43BF6" w:rsidRDefault="00A43BF6" w:rsidP="00735BBE">
      <w:pPr>
        <w:pStyle w:val="23"/>
        <w:spacing w:line="240" w:lineRule="auto"/>
        <w:ind w:firstLine="567"/>
        <w:rPr>
          <w:rFonts w:ascii="GHEA Grapalat" w:hAnsi="GHEA Grapalat"/>
          <w:i/>
          <w:lang w:val="hy-AM"/>
        </w:rPr>
      </w:pPr>
    </w:p>
    <w:p w14:paraId="3612E4E8" w14:textId="77777777" w:rsidR="00A43BF6" w:rsidRDefault="00A43BF6" w:rsidP="00735BBE">
      <w:pPr>
        <w:pStyle w:val="23"/>
        <w:spacing w:line="240" w:lineRule="auto"/>
        <w:ind w:firstLine="567"/>
        <w:rPr>
          <w:rFonts w:ascii="GHEA Grapalat" w:hAnsi="GHEA Grapalat"/>
          <w:i/>
          <w:lang w:val="hy-AM"/>
        </w:rPr>
      </w:pPr>
    </w:p>
    <w:p w14:paraId="0DE45AE5" w14:textId="77777777" w:rsidR="00A43BF6" w:rsidRDefault="00A43BF6" w:rsidP="00735BBE">
      <w:pPr>
        <w:pStyle w:val="23"/>
        <w:spacing w:line="240" w:lineRule="auto"/>
        <w:ind w:firstLine="567"/>
        <w:rPr>
          <w:rFonts w:ascii="GHEA Grapalat" w:hAnsi="GHEA Grapalat"/>
          <w:i/>
          <w:lang w:val="hy-AM"/>
        </w:rPr>
      </w:pPr>
    </w:p>
    <w:p w14:paraId="0C7FC907" w14:textId="77777777" w:rsidR="00A43BF6" w:rsidRDefault="00A43BF6" w:rsidP="00735BBE">
      <w:pPr>
        <w:pStyle w:val="23"/>
        <w:spacing w:line="240" w:lineRule="auto"/>
        <w:ind w:firstLine="567"/>
        <w:rPr>
          <w:rFonts w:ascii="GHEA Grapalat" w:hAnsi="GHEA Grapalat"/>
          <w:i/>
          <w:lang w:val="hy-AM"/>
        </w:rPr>
      </w:pPr>
    </w:p>
    <w:p w14:paraId="1D4FD01C" w14:textId="77777777" w:rsidR="00A43BF6" w:rsidRDefault="00A43BF6" w:rsidP="00735BBE">
      <w:pPr>
        <w:pStyle w:val="23"/>
        <w:spacing w:line="240" w:lineRule="auto"/>
        <w:ind w:firstLine="567"/>
        <w:rPr>
          <w:rFonts w:ascii="GHEA Grapalat" w:hAnsi="GHEA Grapalat"/>
          <w:i/>
          <w:lang w:val="hy-AM"/>
        </w:rPr>
      </w:pPr>
    </w:p>
    <w:p w14:paraId="19EF8F5A" w14:textId="77777777" w:rsidR="00A43BF6" w:rsidRDefault="00A43BF6" w:rsidP="00735BBE">
      <w:pPr>
        <w:pStyle w:val="23"/>
        <w:spacing w:line="240" w:lineRule="auto"/>
        <w:ind w:firstLine="567"/>
        <w:rPr>
          <w:rFonts w:ascii="GHEA Grapalat" w:hAnsi="GHEA Grapalat"/>
          <w:i/>
          <w:lang w:val="hy-AM"/>
        </w:rPr>
      </w:pPr>
    </w:p>
    <w:p w14:paraId="165B269F" w14:textId="77777777" w:rsidR="00A43BF6" w:rsidRDefault="00A43BF6" w:rsidP="00735BBE">
      <w:pPr>
        <w:pStyle w:val="23"/>
        <w:spacing w:line="240" w:lineRule="auto"/>
        <w:ind w:firstLine="567"/>
        <w:rPr>
          <w:rFonts w:ascii="GHEA Grapalat" w:hAnsi="GHEA Grapalat"/>
          <w:i/>
          <w:lang w:val="hy-AM"/>
        </w:rPr>
      </w:pPr>
    </w:p>
    <w:p w14:paraId="41E55AB5" w14:textId="77777777" w:rsidR="00A43BF6" w:rsidRDefault="00A43BF6" w:rsidP="00735BBE">
      <w:pPr>
        <w:pStyle w:val="23"/>
        <w:spacing w:line="240" w:lineRule="auto"/>
        <w:ind w:firstLine="567"/>
        <w:rPr>
          <w:rFonts w:ascii="GHEA Grapalat" w:hAnsi="GHEA Grapalat"/>
          <w:i/>
          <w:lang w:val="hy-AM"/>
        </w:rPr>
      </w:pPr>
    </w:p>
    <w:p w14:paraId="16D5AD65" w14:textId="77777777" w:rsidR="00A43BF6" w:rsidRDefault="00A43BF6" w:rsidP="00735BBE">
      <w:pPr>
        <w:pStyle w:val="23"/>
        <w:spacing w:line="240" w:lineRule="auto"/>
        <w:ind w:firstLine="567"/>
        <w:rPr>
          <w:rFonts w:ascii="GHEA Grapalat" w:hAnsi="GHEA Grapalat"/>
          <w:i/>
          <w:lang w:val="hy-AM"/>
        </w:rPr>
      </w:pPr>
    </w:p>
    <w:p w14:paraId="3294FF62" w14:textId="77777777" w:rsidR="00735BBE" w:rsidRDefault="00735BBE" w:rsidP="00735BBE">
      <w:pPr>
        <w:pStyle w:val="23"/>
        <w:spacing w:line="240" w:lineRule="auto"/>
        <w:ind w:firstLine="567"/>
        <w:rPr>
          <w:rFonts w:ascii="GHEA Grapalat" w:hAnsi="GHEA Grapalat"/>
          <w:i/>
          <w:lang w:val="hy-AM"/>
        </w:rPr>
      </w:pPr>
    </w:p>
    <w:p w14:paraId="01F44180" w14:textId="1E69B4CA" w:rsidR="00096865" w:rsidRPr="00A71D81" w:rsidRDefault="00096865" w:rsidP="00A43BF6">
      <w:pPr>
        <w:pStyle w:val="23"/>
        <w:spacing w:line="240" w:lineRule="auto"/>
        <w:ind w:firstLine="567"/>
        <w:jc w:val="center"/>
        <w:rPr>
          <w:rFonts w:ascii="GHEA Grapalat" w:hAnsi="GHEA Grapalat"/>
          <w:szCs w:val="22"/>
        </w:rPr>
      </w:pPr>
      <w:r w:rsidRPr="00A71D81">
        <w:rPr>
          <w:rFonts w:ascii="GHEA Grapalat" w:hAnsi="GHEA Grapalat" w:cs="Sylfaen"/>
          <w:szCs w:val="22"/>
        </w:rPr>
        <w:t>ՄԱՍ</w:t>
      </w:r>
      <w:r w:rsidRPr="00A71D81">
        <w:rPr>
          <w:rFonts w:ascii="GHEA Grapalat" w:hAnsi="GHEA Grapalat" w:cs="Times Armenian"/>
          <w:szCs w:val="22"/>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A02ADE">
      <w:pPr>
        <w:numPr>
          <w:ilvl w:val="0"/>
          <w:numId w:val="1"/>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6D5A6893" w:rsidR="00096865" w:rsidRPr="00A71D81" w:rsidRDefault="00845AA5" w:rsidP="00EF3662">
      <w:pPr>
        <w:pStyle w:val="3"/>
        <w:spacing w:line="240" w:lineRule="auto"/>
        <w:ind w:firstLine="567"/>
        <w:jc w:val="both"/>
        <w:rPr>
          <w:rFonts w:ascii="GHEA Grapalat" w:hAnsi="GHEA Grapalat"/>
          <w:i w:val="0"/>
          <w:lang w:val="af-ZA"/>
        </w:rPr>
      </w:pPr>
      <w:r w:rsidRPr="00011AAD">
        <w:rPr>
          <w:rFonts w:ascii="GHEA Grapalat" w:hAnsi="GHEA Grapalat" w:cs="Sylfaen"/>
          <w:i w:val="0"/>
          <w:lang w:val="ru-RU"/>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DC7FFE">
        <w:rPr>
          <w:rFonts w:ascii="GHEA Grapalat" w:hAnsi="GHEA Grapalat" w:cs="Sylfaen"/>
          <w:i w:val="0"/>
          <w:lang w:val="hy-AM"/>
        </w:rPr>
        <w:t xml:space="preserve"> </w:t>
      </w:r>
      <w:r w:rsidR="00294A7A">
        <w:rPr>
          <w:rFonts w:ascii="GHEA Grapalat" w:hAnsi="GHEA Grapalat"/>
          <w:i w:val="0"/>
          <w:lang w:val="af-ZA"/>
        </w:rPr>
        <w:t>Փարաքարի  համայնք</w:t>
      </w:r>
      <w:r w:rsidR="007734BD">
        <w:rPr>
          <w:rFonts w:ascii="GHEA Grapalat" w:hAnsi="GHEA Grapalat"/>
          <w:i w:val="0"/>
          <w:lang w:val="hy-AM"/>
        </w:rPr>
        <w:t>ապետարան</w:t>
      </w:r>
      <w:r w:rsidR="00294A7A" w:rsidRPr="00E35ADE">
        <w:rPr>
          <w:rFonts w:ascii="GHEA Grapalat" w:hAnsi="GHEA Grapalat"/>
          <w:i w:val="0"/>
          <w:lang w:val="af-ZA"/>
        </w:rPr>
        <w:t xml:space="preserve">ի </w:t>
      </w:r>
      <w:r w:rsidR="00096865" w:rsidRPr="00E35ADE">
        <w:rPr>
          <w:rFonts w:ascii="GHEA Grapalat" w:hAnsi="GHEA Grapalat"/>
          <w:i w:val="0"/>
          <w:lang w:val="af-ZA"/>
        </w:rPr>
        <w:t>կարիքների համար`</w:t>
      </w:r>
      <w:r w:rsidR="00FC252F" w:rsidRPr="00E35ADE">
        <w:rPr>
          <w:rFonts w:ascii="GHEA Grapalat" w:hAnsi="GHEA Grapalat"/>
          <w:i w:val="0"/>
          <w:lang w:val="af-ZA"/>
        </w:rPr>
        <w:t xml:space="preserve"> </w:t>
      </w:r>
      <w:r w:rsidR="005A4C6A">
        <w:rPr>
          <w:rFonts w:ascii="GHEA Grapalat" w:hAnsi="GHEA Grapalat"/>
          <w:i w:val="0"/>
          <w:lang w:val="hy-AM"/>
        </w:rPr>
        <w:t>ծողովակների</w:t>
      </w:r>
      <w:r w:rsidR="00FC252F" w:rsidRPr="00E35ADE">
        <w:rPr>
          <w:rFonts w:ascii="GHEA Grapalat" w:hAnsi="GHEA Grapalat"/>
          <w:i w:val="0"/>
          <w:lang w:val="af-ZA"/>
        </w:rPr>
        <w:t xml:space="preserve"> </w:t>
      </w:r>
      <w:r w:rsidR="00096865" w:rsidRPr="00E35ADE">
        <w:rPr>
          <w:rFonts w:ascii="GHEA Grapalat" w:hAnsi="GHEA Grapalat"/>
          <w:i w:val="0"/>
          <w:lang w:val="af-ZA"/>
        </w:rPr>
        <w:t>ձեռքբերումը</w:t>
      </w:r>
      <w:r w:rsidR="00816505" w:rsidRPr="00E35ADE">
        <w:rPr>
          <w:rFonts w:ascii="GHEA Grapalat" w:hAnsi="GHEA Grapalat"/>
          <w:i w:val="0"/>
          <w:lang w:val="af-ZA"/>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E35ADE">
        <w:rPr>
          <w:rFonts w:ascii="GHEA Grapalat" w:hAnsi="GHEA Grapalat"/>
          <w:i w:val="0"/>
          <w:lang w:val="af-ZA"/>
        </w:rPr>
        <w:t>որոնք</w:t>
      </w:r>
      <w:r w:rsidR="00096865" w:rsidRPr="00A71D81">
        <w:rPr>
          <w:rFonts w:ascii="GHEA Grapalat" w:hAnsi="GHEA Grapalat"/>
          <w:i w:val="0"/>
          <w:lang w:val="af-ZA"/>
        </w:rPr>
        <w:t xml:space="preserve"> </w:t>
      </w:r>
      <w:r w:rsidR="00096865" w:rsidRPr="00E35ADE">
        <w:rPr>
          <w:rFonts w:ascii="GHEA Grapalat" w:hAnsi="GHEA Grapalat"/>
          <w:i w:val="0"/>
          <w:lang w:val="af-ZA"/>
        </w:rPr>
        <w:t>խմբավորված</w:t>
      </w:r>
      <w:r w:rsidR="00096865" w:rsidRPr="00A71D81">
        <w:rPr>
          <w:rFonts w:ascii="GHEA Grapalat" w:hAnsi="GHEA Grapalat"/>
          <w:i w:val="0"/>
          <w:lang w:val="af-ZA"/>
        </w:rPr>
        <w:t xml:space="preserve">  </w:t>
      </w:r>
      <w:r w:rsidR="00096865" w:rsidRPr="00E35ADE">
        <w:rPr>
          <w:rFonts w:ascii="GHEA Grapalat" w:hAnsi="GHEA Grapalat"/>
          <w:i w:val="0"/>
          <w:lang w:val="af-ZA"/>
        </w:rPr>
        <w:t>են</w:t>
      </w:r>
      <w:r w:rsidR="00096865" w:rsidRPr="00A71D81">
        <w:rPr>
          <w:rFonts w:ascii="GHEA Grapalat" w:hAnsi="GHEA Grapalat"/>
          <w:i w:val="0"/>
          <w:lang w:val="af-ZA"/>
        </w:rPr>
        <w:t xml:space="preserve"> </w:t>
      </w:r>
      <w:r w:rsidR="005A4C6A">
        <w:rPr>
          <w:rFonts w:ascii="GHEA Grapalat" w:hAnsi="GHEA Grapalat"/>
          <w:i w:val="0"/>
          <w:lang w:val="hy-AM"/>
        </w:rPr>
        <w:t xml:space="preserve">1 </w:t>
      </w:r>
      <w:r w:rsidR="005A4C6A">
        <w:rPr>
          <w:rFonts w:ascii="GHEA Grapalat" w:hAnsi="GHEA Grapalat"/>
          <w:i w:val="0"/>
          <w:lang w:val="af-ZA"/>
        </w:rPr>
        <w:t>չափաբաժ</w:t>
      </w:r>
      <w:r w:rsidR="00356841">
        <w:rPr>
          <w:rFonts w:ascii="GHEA Grapalat" w:hAnsi="GHEA Grapalat"/>
          <w:i w:val="0"/>
          <w:lang w:val="hy-AM"/>
        </w:rPr>
        <w:t>ն</w:t>
      </w:r>
      <w:r w:rsidR="00753E6E" w:rsidRPr="00E35ADE">
        <w:rPr>
          <w:rFonts w:ascii="GHEA Grapalat" w:hAnsi="GHEA Grapalat"/>
          <w:i w:val="0"/>
          <w:lang w:val="af-ZA"/>
        </w:rPr>
        <w:t>ում</w:t>
      </w:r>
      <w:r w:rsidR="00096865" w:rsidRPr="00E35ADE">
        <w:rPr>
          <w:rFonts w:ascii="GHEA Grapalat" w:hAnsi="GHEA Grapalat"/>
          <w:i w:val="0"/>
          <w:lang w:val="af-ZA"/>
        </w:rPr>
        <w: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1985"/>
        <w:gridCol w:w="6095"/>
      </w:tblGrid>
      <w:tr w:rsidR="006675F2" w:rsidRPr="00A71D81" w14:paraId="21FBE128" w14:textId="77777777" w:rsidTr="00860033">
        <w:trPr>
          <w:trHeight w:val="480"/>
        </w:trPr>
        <w:tc>
          <w:tcPr>
            <w:tcW w:w="3006"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6095"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860033">
        <w:trPr>
          <w:trHeight w:val="642"/>
        </w:trPr>
        <w:tc>
          <w:tcPr>
            <w:tcW w:w="102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5"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095"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37517C" w:rsidRPr="00635949" w14:paraId="362288B0" w14:textId="77777777" w:rsidTr="005F1D53">
        <w:tc>
          <w:tcPr>
            <w:tcW w:w="1021" w:type="dxa"/>
            <w:vAlign w:val="center"/>
          </w:tcPr>
          <w:p w14:paraId="558A16F2" w14:textId="01EB3E81" w:rsidR="0037517C" w:rsidRPr="00A065B0" w:rsidRDefault="0037517C" w:rsidP="0037517C">
            <w:pPr>
              <w:pStyle w:val="23"/>
              <w:numPr>
                <w:ilvl w:val="0"/>
                <w:numId w:val="12"/>
              </w:numPr>
              <w:spacing w:line="240" w:lineRule="auto"/>
              <w:jc w:val="center"/>
              <w:rPr>
                <w:rFonts w:ascii="GHEA Grapalat" w:hAnsi="GHEA Grapalat"/>
                <w:sz w:val="16"/>
                <w:lang w:val="hy-AM"/>
              </w:rPr>
            </w:pPr>
          </w:p>
        </w:tc>
        <w:tc>
          <w:tcPr>
            <w:tcW w:w="1985" w:type="dxa"/>
            <w:vAlign w:val="center"/>
          </w:tcPr>
          <w:p w14:paraId="2D9F359B" w14:textId="3D02B672" w:rsidR="0037517C" w:rsidRPr="00EC11FF" w:rsidRDefault="005A4C6A" w:rsidP="0037517C">
            <w:pPr>
              <w:pStyle w:val="23"/>
              <w:spacing w:line="240" w:lineRule="auto"/>
              <w:ind w:firstLine="0"/>
              <w:jc w:val="center"/>
              <w:rPr>
                <w:rFonts w:ascii="GHEA Grapalat" w:hAnsi="GHEA Grapalat"/>
                <w:sz w:val="14"/>
                <w:szCs w:val="14"/>
                <w:lang w:val="hy-AM"/>
              </w:rPr>
            </w:pPr>
            <w:r>
              <w:rPr>
                <w:rFonts w:ascii="Calibri" w:hAnsi="Calibri" w:cs="Calibri"/>
                <w:color w:val="000000"/>
                <w:sz w:val="22"/>
                <w:szCs w:val="22"/>
                <w:lang w:val="hy-AM"/>
              </w:rPr>
              <w:t>429000</w:t>
            </w:r>
          </w:p>
        </w:tc>
        <w:tc>
          <w:tcPr>
            <w:tcW w:w="6095" w:type="dxa"/>
            <w:vAlign w:val="center"/>
          </w:tcPr>
          <w:p w14:paraId="4FD8402B" w14:textId="06A0A7BF" w:rsidR="0037517C" w:rsidRPr="00302CFB" w:rsidRDefault="005A4C6A" w:rsidP="0037517C">
            <w:pPr>
              <w:pStyle w:val="23"/>
              <w:spacing w:line="240" w:lineRule="auto"/>
              <w:ind w:firstLine="0"/>
              <w:jc w:val="left"/>
              <w:rPr>
                <w:rFonts w:ascii="GHEA Grapalat" w:hAnsi="GHEA Grapalat"/>
                <w:b/>
                <w:sz w:val="16"/>
                <w:szCs w:val="16"/>
                <w:lang w:val="hy-AM"/>
              </w:rPr>
            </w:pPr>
            <w:r w:rsidRPr="005A4C6A">
              <w:rPr>
                <w:rFonts w:ascii="GHEA Grapalat" w:hAnsi="GHEA Grapalat"/>
                <w:sz w:val="14"/>
                <w:szCs w:val="14"/>
                <w:lang w:val="hy-AM"/>
              </w:rPr>
              <w:t>Խողովակ ՊԷ FN8 300</w:t>
            </w:r>
          </w:p>
        </w:tc>
      </w:tr>
    </w:tbl>
    <w:p w14:paraId="232E0DB6" w14:textId="77777777" w:rsidR="00096865" w:rsidRPr="00A71D81"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42F38C04" w14:textId="77777777" w:rsidR="00096865" w:rsidRPr="00A71D81" w:rsidRDefault="00096865" w:rsidP="00EF3662">
      <w:pPr>
        <w:ind w:firstLine="567"/>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rPr>
          <w:rFonts w:ascii="GHEA Grapalat" w:hAnsi="GHEA Grapalat"/>
          <w:szCs w:val="22"/>
          <w:lang w:val="es-ES"/>
        </w:rPr>
      </w:pPr>
    </w:p>
    <w:p w14:paraId="1A6250AD" w14:textId="77777777" w:rsidR="00753E6E" w:rsidRPr="006D2E03" w:rsidRDefault="00096865" w:rsidP="00EF3662">
      <w:pPr>
        <w:ind w:firstLine="567"/>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7777777" w:rsidR="00753E6E" w:rsidRPr="006D2E03" w:rsidRDefault="00753E6E" w:rsidP="00EF3662">
      <w:pPr>
        <w:ind w:firstLine="720"/>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A02ADE">
      <w:pPr>
        <w:pStyle w:val="aff"/>
        <w:numPr>
          <w:ilvl w:val="0"/>
          <w:numId w:val="11"/>
        </w:numPr>
        <w:shd w:val="clear" w:color="auto" w:fill="FFFFFF"/>
        <w:ind w:left="0" w:firstLine="720"/>
        <w:rPr>
          <w:rFonts w:ascii="GHEA Grapalat" w:hAnsi="GHEA Grapalat" w:cs="Arial"/>
          <w:sz w:val="20"/>
          <w:lang w:val="es-ES" w:eastAsia="en-US"/>
        </w:rPr>
      </w:pPr>
      <w:r w:rsidRPr="006D2E03">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w:t>
      </w:r>
      <w:r w:rsidRPr="006D2E03">
        <w:rPr>
          <w:rFonts w:ascii="GHEA Grapalat" w:hAnsi="GHEA Grapalat" w:cs="Arial"/>
          <w:sz w:val="20"/>
          <w:lang w:val="es-ES" w:eastAsia="en-US"/>
        </w:rPr>
        <w:lastRenderedPageBreak/>
        <w:t>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A02ADE">
      <w:pPr>
        <w:pStyle w:val="aff"/>
        <w:numPr>
          <w:ilvl w:val="0"/>
          <w:numId w:val="11"/>
        </w:numPr>
        <w:shd w:val="clear" w:color="auto" w:fill="FFFFFF"/>
        <w:ind w:left="0" w:firstLine="720"/>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EF3662">
      <w:pPr>
        <w:ind w:firstLine="567"/>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7777777" w:rsidR="00BA3554" w:rsidRPr="00A71D81" w:rsidRDefault="00BA3554" w:rsidP="00EF3662">
      <w:pPr>
        <w:ind w:firstLine="720"/>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w:t>
      </w:r>
      <w:r w:rsidRPr="00A71D81">
        <w:rPr>
          <w:rFonts w:ascii="GHEA Grapalat" w:hAnsi="GHEA Grapalat"/>
          <w:color w:val="000000"/>
          <w:sz w:val="20"/>
          <w:szCs w:val="20"/>
          <w:lang w:val="hy-AM"/>
        </w:rPr>
        <w:lastRenderedPageBreak/>
        <w:t>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77777777" w:rsidR="00D5674E" w:rsidRPr="00A71D81" w:rsidRDefault="00D5674E" w:rsidP="00EF3662">
      <w:pPr>
        <w:ind w:firstLine="284"/>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443DDCEE" w14:textId="77777777" w:rsidR="003E093F" w:rsidRPr="00A71D81" w:rsidRDefault="00096865" w:rsidP="003E093F">
      <w:pPr>
        <w:ind w:firstLine="567"/>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EA4B24" w:rsidRPr="00A71D81">
        <w:rPr>
          <w:rFonts w:ascii="GHEA Grapalat" w:hAnsi="GHEA Grapalat"/>
          <w:color w:val="000000"/>
          <w:sz w:val="20"/>
          <w:szCs w:val="20"/>
          <w:lang w:val="hy-AM"/>
        </w:rPr>
        <w:t>15 տոկոսի</w:t>
      </w:r>
      <w:r w:rsidR="00EA4B24" w:rsidRPr="00A71D81">
        <w:rPr>
          <w:rStyle w:val="af6"/>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EA4B24"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62093ABC" w:rsidR="00096865" w:rsidRPr="00A71D81" w:rsidRDefault="00096865" w:rsidP="00EF3662">
      <w:pPr>
        <w:autoSpaceDE w:val="0"/>
        <w:autoSpaceDN w:val="0"/>
        <w:ind w:firstLine="567"/>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ind w:firstLine="567"/>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rPr>
        <w:t>Պարզաբանում</w:t>
      </w:r>
      <w:r w:rsidRPr="00A71D81">
        <w:rPr>
          <w:rFonts w:ascii="GHEA Grapalat" w:hAnsi="GHEA Grapalat" w:cs="Arial Unicode"/>
          <w:sz w:val="20"/>
          <w:lang w:val="af-ZA"/>
        </w:rPr>
        <w:t xml:space="preserve"> </w:t>
      </w:r>
      <w:r w:rsidRPr="00A71D81">
        <w:rPr>
          <w:rFonts w:ascii="GHEA Grapalat" w:hAnsi="GHEA Grapalat" w:cs="Sylfaen"/>
          <w:sz w:val="20"/>
        </w:rPr>
        <w:t>չի</w:t>
      </w:r>
      <w:r w:rsidRPr="00A71D81">
        <w:rPr>
          <w:rFonts w:ascii="GHEA Grapalat" w:hAnsi="GHEA Grapalat" w:cs="Arial Unicode"/>
          <w:sz w:val="20"/>
          <w:lang w:val="af-ZA"/>
        </w:rPr>
        <w:t xml:space="preserve"> </w:t>
      </w:r>
      <w:r w:rsidRPr="00A71D81">
        <w:rPr>
          <w:rFonts w:ascii="GHEA Grapalat" w:hAnsi="GHEA Grapalat" w:cs="Sylfaen"/>
          <w:sz w:val="20"/>
        </w:rPr>
        <w:t>տրամադրվում</w:t>
      </w:r>
      <w:r w:rsidRPr="00A71D81">
        <w:rPr>
          <w:rFonts w:ascii="GHEA Grapalat" w:hAnsi="GHEA Grapalat" w:cs="Arial Unicode"/>
          <w:sz w:val="20"/>
          <w:lang w:val="af-ZA"/>
        </w:rPr>
        <w:t xml:space="preserve">, </w:t>
      </w:r>
      <w:r w:rsidRPr="00A71D81">
        <w:rPr>
          <w:rFonts w:ascii="GHEA Grapalat" w:hAnsi="GHEA Grapalat" w:cs="Sylfaen"/>
          <w:sz w:val="20"/>
        </w:rPr>
        <w:t>եթե</w:t>
      </w:r>
      <w:r w:rsidRPr="00A71D81">
        <w:rPr>
          <w:rFonts w:ascii="GHEA Grapalat" w:hAnsi="GHEA Grapalat" w:cs="Arial Unicode"/>
          <w:sz w:val="20"/>
          <w:lang w:val="af-ZA"/>
        </w:rPr>
        <w:t xml:space="preserve"> </w:t>
      </w:r>
      <w:r w:rsidRPr="00A71D81">
        <w:rPr>
          <w:rFonts w:ascii="GHEA Grapalat" w:hAnsi="GHEA Grapalat" w:cs="Sylfaen"/>
          <w:sz w:val="20"/>
        </w:rPr>
        <w:t>հարցումը</w:t>
      </w:r>
      <w:r w:rsidRPr="00A71D81">
        <w:rPr>
          <w:rFonts w:ascii="GHEA Grapalat" w:hAnsi="GHEA Grapalat" w:cs="Arial Unicode"/>
          <w:sz w:val="20"/>
          <w:lang w:val="af-ZA"/>
        </w:rPr>
        <w:t xml:space="preserve"> </w:t>
      </w:r>
      <w:r w:rsidRPr="00A71D81">
        <w:rPr>
          <w:rFonts w:ascii="GHEA Grapalat" w:hAnsi="GHEA Grapalat" w:cs="Sylfaen"/>
          <w:sz w:val="20"/>
        </w:rPr>
        <w:t>կատարվել</w:t>
      </w:r>
      <w:r w:rsidRPr="00A71D81">
        <w:rPr>
          <w:rFonts w:ascii="GHEA Grapalat" w:hAnsi="GHEA Grapalat" w:cs="Arial Unicode"/>
          <w:sz w:val="20"/>
          <w:lang w:val="af-ZA"/>
        </w:rPr>
        <w:t xml:space="preserve"> </w:t>
      </w:r>
      <w:r w:rsidRPr="00A71D81">
        <w:rPr>
          <w:rFonts w:ascii="GHEA Grapalat" w:hAnsi="GHEA Grapalat" w:cs="Sylfaen"/>
          <w:sz w:val="20"/>
        </w:rPr>
        <w:t>է</w:t>
      </w:r>
      <w:r w:rsidRPr="00A71D81">
        <w:rPr>
          <w:rFonts w:ascii="GHEA Grapalat" w:hAnsi="GHEA Grapalat" w:cs="Arial Unicode"/>
          <w:sz w:val="20"/>
          <w:lang w:val="af-ZA"/>
        </w:rPr>
        <w:t xml:space="preserve"> </w:t>
      </w:r>
      <w:r w:rsidRPr="00A71D81">
        <w:rPr>
          <w:rFonts w:ascii="GHEA Grapalat" w:hAnsi="GHEA Grapalat" w:cs="Sylfaen"/>
          <w:sz w:val="20"/>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բաժնով</w:t>
      </w:r>
      <w:r w:rsidRPr="00A71D81">
        <w:rPr>
          <w:rFonts w:ascii="GHEA Grapalat" w:hAnsi="GHEA Grapalat" w:cs="Arial Unicode"/>
          <w:sz w:val="20"/>
          <w:lang w:val="af-ZA"/>
        </w:rPr>
        <w:t xml:space="preserve"> </w:t>
      </w:r>
      <w:r w:rsidRPr="00A71D81">
        <w:rPr>
          <w:rFonts w:ascii="GHEA Grapalat" w:hAnsi="GHEA Grapalat" w:cs="Sylfaen"/>
          <w:sz w:val="20"/>
        </w:rPr>
        <w:t>սահմանված</w:t>
      </w:r>
      <w:r w:rsidRPr="00A71D81">
        <w:rPr>
          <w:rFonts w:ascii="GHEA Grapalat" w:hAnsi="GHEA Grapalat" w:cs="Arial Unicode"/>
          <w:sz w:val="20"/>
          <w:lang w:val="af-ZA"/>
        </w:rPr>
        <w:t xml:space="preserve"> </w:t>
      </w:r>
      <w:r w:rsidRPr="00A71D81">
        <w:rPr>
          <w:rFonts w:ascii="GHEA Grapalat" w:hAnsi="GHEA Grapalat" w:cs="Sylfaen"/>
          <w:sz w:val="20"/>
        </w:rPr>
        <w:t>ժամկետի</w:t>
      </w:r>
      <w:r w:rsidRPr="00A71D81">
        <w:rPr>
          <w:rFonts w:ascii="GHEA Grapalat" w:hAnsi="GHEA Grapalat" w:cs="Arial Unicode"/>
          <w:sz w:val="20"/>
          <w:lang w:val="af-ZA"/>
        </w:rPr>
        <w:t xml:space="preserve"> </w:t>
      </w:r>
      <w:r w:rsidRPr="00A71D81">
        <w:rPr>
          <w:rFonts w:ascii="GHEA Grapalat" w:hAnsi="GHEA Grapalat" w:cs="Sylfaen"/>
          <w:sz w:val="20"/>
        </w:rPr>
        <w:lastRenderedPageBreak/>
        <w:t>խախտմամբ</w:t>
      </w:r>
      <w:r w:rsidRPr="00A71D81">
        <w:rPr>
          <w:rFonts w:ascii="GHEA Grapalat" w:hAnsi="GHEA Grapalat" w:cs="Arial Unicode"/>
          <w:sz w:val="20"/>
          <w:lang w:val="af-ZA"/>
        </w:rPr>
        <w:t xml:space="preserve">, </w:t>
      </w:r>
      <w:r w:rsidRPr="00A71D81">
        <w:rPr>
          <w:rFonts w:ascii="GHEA Grapalat" w:hAnsi="GHEA Grapalat" w:cs="Sylfaen"/>
          <w:sz w:val="20"/>
        </w:rPr>
        <w:t>ինչպես</w:t>
      </w:r>
      <w:r w:rsidRPr="00A71D81">
        <w:rPr>
          <w:rFonts w:ascii="GHEA Grapalat" w:hAnsi="GHEA Grapalat" w:cs="Arial Unicode"/>
          <w:sz w:val="20"/>
          <w:lang w:val="af-ZA"/>
        </w:rPr>
        <w:t xml:space="preserve"> </w:t>
      </w:r>
      <w:r w:rsidRPr="00A71D81">
        <w:rPr>
          <w:rFonts w:ascii="GHEA Grapalat" w:hAnsi="GHEA Grapalat" w:cs="Sylfaen"/>
          <w:sz w:val="20"/>
        </w:rPr>
        <w:t>նաև</w:t>
      </w:r>
      <w:r w:rsidRPr="00A71D81">
        <w:rPr>
          <w:rFonts w:ascii="GHEA Grapalat" w:hAnsi="GHEA Grapalat" w:cs="Arial Unicode"/>
          <w:sz w:val="20"/>
          <w:lang w:val="af-ZA"/>
        </w:rPr>
        <w:t xml:space="preserve">, </w:t>
      </w:r>
      <w:r w:rsidRPr="00A71D81">
        <w:rPr>
          <w:rFonts w:ascii="GHEA Grapalat" w:hAnsi="GHEA Grapalat" w:cs="Sylfaen"/>
          <w:sz w:val="20"/>
        </w:rPr>
        <w:t>եթե</w:t>
      </w:r>
      <w:r w:rsidRPr="00A71D81">
        <w:rPr>
          <w:rFonts w:ascii="GHEA Grapalat" w:hAnsi="GHEA Grapalat" w:cs="Arial Unicode"/>
          <w:sz w:val="20"/>
          <w:lang w:val="af-ZA"/>
        </w:rPr>
        <w:t xml:space="preserve"> </w:t>
      </w:r>
      <w:r w:rsidRPr="00A71D81">
        <w:rPr>
          <w:rFonts w:ascii="GHEA Grapalat" w:hAnsi="GHEA Grapalat" w:cs="Sylfaen"/>
          <w:sz w:val="20"/>
        </w:rPr>
        <w:t>հարցումը</w:t>
      </w:r>
      <w:r w:rsidRPr="00A71D81">
        <w:rPr>
          <w:rFonts w:ascii="GHEA Grapalat" w:hAnsi="GHEA Grapalat" w:cs="Arial Unicode"/>
          <w:sz w:val="20"/>
          <w:lang w:val="af-ZA"/>
        </w:rPr>
        <w:t xml:space="preserve"> </w:t>
      </w:r>
      <w:r w:rsidRPr="00A71D81">
        <w:rPr>
          <w:rFonts w:ascii="GHEA Grapalat" w:hAnsi="GHEA Grapalat" w:cs="Sylfaen"/>
          <w:sz w:val="20"/>
        </w:rPr>
        <w:t>դուրս</w:t>
      </w:r>
      <w:r w:rsidRPr="00A71D81">
        <w:rPr>
          <w:rFonts w:ascii="GHEA Grapalat" w:hAnsi="GHEA Grapalat" w:cs="Arial Unicode"/>
          <w:sz w:val="20"/>
          <w:lang w:val="af-ZA"/>
        </w:rPr>
        <w:t xml:space="preserve"> </w:t>
      </w:r>
      <w:r w:rsidRPr="00A71D81">
        <w:rPr>
          <w:rFonts w:ascii="GHEA Grapalat" w:hAnsi="GHEA Grapalat" w:cs="Sylfaen"/>
          <w:sz w:val="20"/>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rPr>
        <w:t>հրավերի</w:t>
      </w:r>
      <w:r w:rsidRPr="00A71D81">
        <w:rPr>
          <w:rFonts w:ascii="GHEA Grapalat" w:hAnsi="GHEA Grapalat" w:cs="Arial Unicode"/>
          <w:sz w:val="20"/>
          <w:lang w:val="af-ZA"/>
        </w:rPr>
        <w:t xml:space="preserve"> </w:t>
      </w:r>
      <w:r w:rsidRPr="00A71D81">
        <w:rPr>
          <w:rFonts w:ascii="GHEA Grapalat" w:hAnsi="GHEA Grapalat" w:cs="Sylfaen"/>
          <w:sz w:val="20"/>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rPr>
        <w:t>համա</w:t>
      </w:r>
      <w:r w:rsidR="005A16C6" w:rsidRPr="00A71D81">
        <w:rPr>
          <w:rFonts w:ascii="GHEA Grapalat" w:hAnsi="GHEA Grapalat" w:cs="Sylfaen"/>
          <w:sz w:val="20"/>
          <w:lang w:val="af-ZA"/>
        </w:rPr>
        <w:softHyphen/>
      </w:r>
      <w:r w:rsidR="005A16C6" w:rsidRPr="00A71D81">
        <w:rPr>
          <w:rFonts w:ascii="GHEA Grapalat" w:hAnsi="GHEA Grapalat" w:cs="Sylfaen"/>
          <w:sz w:val="20"/>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ind w:firstLine="567"/>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rPr>
        <w:t>Հայտերի</w:t>
      </w:r>
      <w:r w:rsidRPr="00A71D81">
        <w:rPr>
          <w:rFonts w:ascii="GHEA Grapalat" w:hAnsi="GHEA Grapalat" w:cs="Arial Unicode"/>
          <w:sz w:val="20"/>
          <w:lang w:val="af-ZA"/>
        </w:rPr>
        <w:t xml:space="preserve"> </w:t>
      </w:r>
      <w:r w:rsidRPr="00A71D81">
        <w:rPr>
          <w:rFonts w:ascii="GHEA Grapalat" w:hAnsi="GHEA Grapalat" w:cs="Sylfaen"/>
          <w:sz w:val="20"/>
        </w:rPr>
        <w:t>ներկայացման</w:t>
      </w:r>
      <w:r w:rsidRPr="00A71D81">
        <w:rPr>
          <w:rFonts w:ascii="GHEA Grapalat" w:hAnsi="GHEA Grapalat" w:cs="Arial Unicode"/>
          <w:sz w:val="20"/>
          <w:lang w:val="af-ZA"/>
        </w:rPr>
        <w:t xml:space="preserve"> </w:t>
      </w:r>
      <w:r w:rsidRPr="00A71D81">
        <w:rPr>
          <w:rFonts w:ascii="GHEA Grapalat" w:hAnsi="GHEA Grapalat" w:cs="Sylfaen"/>
          <w:sz w:val="20"/>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rPr>
        <w:t>լրանալուց</w:t>
      </w:r>
      <w:r w:rsidRPr="00A71D81">
        <w:rPr>
          <w:rFonts w:ascii="GHEA Grapalat" w:hAnsi="GHEA Grapalat" w:cs="Arial Unicode"/>
          <w:sz w:val="20"/>
          <w:lang w:val="af-ZA"/>
        </w:rPr>
        <w:t xml:space="preserve"> </w:t>
      </w:r>
      <w:r w:rsidRPr="00A71D81">
        <w:rPr>
          <w:rFonts w:ascii="GHEA Grapalat" w:hAnsi="GHEA Grapalat" w:cs="Sylfaen"/>
          <w:sz w:val="20"/>
        </w:rPr>
        <w:t>առնվազն</w:t>
      </w:r>
      <w:r w:rsidRPr="00A71D81">
        <w:rPr>
          <w:rFonts w:ascii="GHEA Grapalat" w:hAnsi="GHEA Grapalat" w:cs="Arial Unicode"/>
          <w:sz w:val="20"/>
          <w:lang w:val="af-ZA"/>
        </w:rPr>
        <w:t xml:space="preserve"> </w:t>
      </w:r>
      <w:r w:rsidRPr="00A71D81">
        <w:rPr>
          <w:rFonts w:ascii="GHEA Grapalat" w:hAnsi="GHEA Grapalat" w:cs="Sylfaen"/>
          <w:sz w:val="20"/>
        </w:rPr>
        <w:t>հինգ</w:t>
      </w:r>
      <w:r w:rsidRPr="00A71D81">
        <w:rPr>
          <w:rFonts w:ascii="GHEA Grapalat" w:hAnsi="GHEA Grapalat" w:cs="Arial Unicode"/>
          <w:sz w:val="20"/>
          <w:lang w:val="af-ZA"/>
        </w:rPr>
        <w:t xml:space="preserve"> </w:t>
      </w:r>
      <w:r w:rsidRPr="00A71D81">
        <w:rPr>
          <w:rFonts w:ascii="GHEA Grapalat" w:hAnsi="GHEA Grapalat" w:cs="Sylfaen"/>
          <w:sz w:val="20"/>
        </w:rPr>
        <w:t>օրացուցային</w:t>
      </w:r>
      <w:r w:rsidRPr="00A71D81">
        <w:rPr>
          <w:rFonts w:ascii="GHEA Grapalat" w:hAnsi="GHEA Grapalat" w:cs="Arial Unicode"/>
          <w:sz w:val="20"/>
          <w:lang w:val="af-ZA"/>
        </w:rPr>
        <w:t xml:space="preserve"> </w:t>
      </w:r>
      <w:r w:rsidRPr="00A71D81">
        <w:rPr>
          <w:rFonts w:ascii="GHEA Grapalat" w:hAnsi="GHEA Grapalat" w:cs="Sylfaen"/>
          <w:sz w:val="20"/>
        </w:rPr>
        <w:t>օր</w:t>
      </w:r>
      <w:r w:rsidRPr="00A71D81">
        <w:rPr>
          <w:rFonts w:ascii="GHEA Grapalat" w:hAnsi="GHEA Grapalat" w:cs="Arial Unicode"/>
          <w:sz w:val="20"/>
          <w:lang w:val="af-ZA"/>
        </w:rPr>
        <w:t xml:space="preserve"> </w:t>
      </w:r>
      <w:r w:rsidRPr="00A71D81">
        <w:rPr>
          <w:rFonts w:ascii="GHEA Grapalat" w:hAnsi="GHEA Grapalat" w:cs="Sylfaen"/>
          <w:sz w:val="20"/>
        </w:rPr>
        <w:t>առաջ</w:t>
      </w:r>
      <w:r w:rsidRPr="00A71D81">
        <w:rPr>
          <w:rFonts w:ascii="GHEA Grapalat" w:hAnsi="GHEA Grapalat" w:cs="Arial Unicode"/>
          <w:sz w:val="20"/>
          <w:lang w:val="af-ZA"/>
        </w:rPr>
        <w:t xml:space="preserve"> </w:t>
      </w:r>
      <w:r w:rsidRPr="00A71D81">
        <w:rPr>
          <w:rFonts w:ascii="GHEA Grapalat" w:hAnsi="GHEA Grapalat" w:cs="Sylfaen"/>
          <w:sz w:val="20"/>
        </w:rPr>
        <w:t>հրավերում</w:t>
      </w:r>
      <w:r w:rsidRPr="00A71D81">
        <w:rPr>
          <w:rFonts w:ascii="GHEA Grapalat" w:hAnsi="GHEA Grapalat" w:cs="Arial Unicode"/>
          <w:sz w:val="20"/>
          <w:lang w:val="af-ZA"/>
        </w:rPr>
        <w:t xml:space="preserve"> </w:t>
      </w:r>
      <w:r w:rsidRPr="00A71D81">
        <w:rPr>
          <w:rFonts w:ascii="GHEA Grapalat" w:hAnsi="GHEA Grapalat" w:cs="Sylfaen"/>
          <w:sz w:val="20"/>
        </w:rPr>
        <w:t>կարող</w:t>
      </w:r>
      <w:r w:rsidRPr="00A71D81">
        <w:rPr>
          <w:rFonts w:ascii="GHEA Grapalat" w:hAnsi="GHEA Grapalat" w:cs="Arial Unicode"/>
          <w:sz w:val="20"/>
          <w:lang w:val="af-ZA"/>
        </w:rPr>
        <w:t xml:space="preserve"> </w:t>
      </w:r>
      <w:r w:rsidRPr="00A71D81">
        <w:rPr>
          <w:rFonts w:ascii="GHEA Grapalat" w:hAnsi="GHEA Grapalat" w:cs="Sylfaen"/>
          <w:sz w:val="20"/>
        </w:rPr>
        <w:t>են</w:t>
      </w:r>
      <w:r w:rsidRPr="00A71D81">
        <w:rPr>
          <w:rFonts w:ascii="GHEA Grapalat" w:hAnsi="GHEA Grapalat" w:cs="Arial Unicode"/>
          <w:sz w:val="20"/>
          <w:lang w:val="af-ZA"/>
        </w:rPr>
        <w:t xml:space="preserve"> </w:t>
      </w:r>
      <w:r w:rsidRPr="00A71D81">
        <w:rPr>
          <w:rFonts w:ascii="GHEA Grapalat" w:hAnsi="GHEA Grapalat" w:cs="Sylfaen"/>
          <w:sz w:val="20"/>
        </w:rPr>
        <w:t>կատարվել</w:t>
      </w:r>
      <w:r w:rsidRPr="00A71D81">
        <w:rPr>
          <w:rFonts w:ascii="GHEA Grapalat" w:hAnsi="GHEA Grapalat" w:cs="Arial Unicode"/>
          <w:sz w:val="20"/>
          <w:lang w:val="af-ZA"/>
        </w:rPr>
        <w:t xml:space="preserve"> </w:t>
      </w:r>
      <w:r w:rsidRPr="00A71D81">
        <w:rPr>
          <w:rFonts w:ascii="GHEA Grapalat" w:hAnsi="GHEA Grapalat" w:cs="Sylfaen"/>
          <w:sz w:val="20"/>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rPr>
        <w:t>կատարելու</w:t>
      </w:r>
      <w:r w:rsidRPr="00A71D81">
        <w:rPr>
          <w:rFonts w:ascii="GHEA Grapalat" w:hAnsi="GHEA Grapalat" w:cs="Arial Unicode"/>
          <w:sz w:val="20"/>
          <w:lang w:val="af-ZA"/>
        </w:rPr>
        <w:t xml:space="preserve"> </w:t>
      </w:r>
      <w:r w:rsidRPr="00A71D81">
        <w:rPr>
          <w:rFonts w:ascii="GHEA Grapalat" w:hAnsi="GHEA Grapalat" w:cs="Sylfaen"/>
          <w:sz w:val="20"/>
        </w:rPr>
        <w:t>օրվան</w:t>
      </w:r>
      <w:r w:rsidRPr="00A71D81">
        <w:rPr>
          <w:rFonts w:ascii="GHEA Grapalat" w:hAnsi="GHEA Grapalat" w:cs="Arial Unicode"/>
          <w:sz w:val="20"/>
          <w:lang w:val="af-ZA"/>
        </w:rPr>
        <w:t xml:space="preserve"> </w:t>
      </w:r>
      <w:r w:rsidRPr="00A71D81">
        <w:rPr>
          <w:rFonts w:ascii="GHEA Grapalat" w:hAnsi="GHEA Grapalat" w:cs="Sylfaen"/>
          <w:sz w:val="20"/>
        </w:rPr>
        <w:t>հաջորդող</w:t>
      </w:r>
      <w:r w:rsidRPr="00A71D81">
        <w:rPr>
          <w:rFonts w:ascii="GHEA Grapalat" w:hAnsi="GHEA Grapalat" w:cs="Arial Unicode"/>
          <w:sz w:val="20"/>
          <w:lang w:val="af-ZA"/>
        </w:rPr>
        <w:t xml:space="preserve"> </w:t>
      </w:r>
      <w:r w:rsidRPr="00A71D81">
        <w:rPr>
          <w:rFonts w:ascii="GHEA Grapalat" w:hAnsi="GHEA Grapalat" w:cs="Sylfaen"/>
          <w:sz w:val="20"/>
        </w:rPr>
        <w:t>երեք</w:t>
      </w:r>
      <w:r w:rsidRPr="00A71D81">
        <w:rPr>
          <w:rFonts w:ascii="GHEA Grapalat" w:hAnsi="GHEA Grapalat" w:cs="Arial Unicode"/>
          <w:sz w:val="20"/>
          <w:lang w:val="af-ZA"/>
        </w:rPr>
        <w:t xml:space="preserve"> </w:t>
      </w:r>
      <w:r w:rsidRPr="00A71D81">
        <w:rPr>
          <w:rFonts w:ascii="GHEA Grapalat" w:hAnsi="GHEA Grapalat" w:cs="Sylfaen"/>
          <w:sz w:val="20"/>
        </w:rPr>
        <w:t>օրացուցային</w:t>
      </w:r>
      <w:r w:rsidRPr="00A71D81">
        <w:rPr>
          <w:rFonts w:ascii="GHEA Grapalat" w:hAnsi="GHEA Grapalat" w:cs="Arial Unicode"/>
          <w:sz w:val="20"/>
          <w:lang w:val="af-ZA"/>
        </w:rPr>
        <w:t xml:space="preserve"> </w:t>
      </w:r>
      <w:r w:rsidRPr="00A71D81">
        <w:rPr>
          <w:rFonts w:ascii="GHEA Grapalat" w:hAnsi="GHEA Grapalat" w:cs="Sylfaen"/>
          <w:sz w:val="20"/>
        </w:rPr>
        <w:t>օրվա</w:t>
      </w:r>
      <w:r w:rsidRPr="00A71D81">
        <w:rPr>
          <w:rFonts w:ascii="GHEA Grapalat" w:hAnsi="GHEA Grapalat" w:cs="Arial Unicode"/>
          <w:sz w:val="20"/>
          <w:lang w:val="af-ZA"/>
        </w:rPr>
        <w:t xml:space="preserve"> </w:t>
      </w:r>
      <w:r w:rsidRPr="00A71D81">
        <w:rPr>
          <w:rFonts w:ascii="GHEA Grapalat" w:hAnsi="GHEA Grapalat" w:cs="Sylfaen"/>
          <w:sz w:val="20"/>
        </w:rPr>
        <w:t>ընթացքում</w:t>
      </w:r>
      <w:r w:rsidRPr="00A71D81">
        <w:rPr>
          <w:rFonts w:ascii="GHEA Grapalat" w:hAnsi="GHEA Grapalat" w:cs="Arial Unicode"/>
          <w:sz w:val="20"/>
          <w:lang w:val="af-ZA"/>
        </w:rPr>
        <w:t xml:space="preserve"> </w:t>
      </w:r>
      <w:r w:rsidRPr="00A71D81">
        <w:rPr>
          <w:rFonts w:ascii="GHEA Grapalat" w:hAnsi="GHEA Grapalat" w:cs="Sylfaen"/>
          <w:sz w:val="20"/>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rPr>
        <w:t>կատարելու</w:t>
      </w:r>
      <w:r w:rsidRPr="00A71D81">
        <w:rPr>
          <w:rFonts w:ascii="GHEA Grapalat" w:hAnsi="GHEA Grapalat" w:cs="Arial Unicode"/>
          <w:sz w:val="20"/>
          <w:lang w:val="af-ZA"/>
        </w:rPr>
        <w:t xml:space="preserve"> </w:t>
      </w:r>
      <w:r w:rsidRPr="00A71D81">
        <w:rPr>
          <w:rFonts w:ascii="GHEA Grapalat" w:hAnsi="GHEA Grapalat" w:cs="Sylfaen"/>
          <w:sz w:val="20"/>
        </w:rPr>
        <w:t>և</w:t>
      </w:r>
      <w:r w:rsidRPr="00A71D81">
        <w:rPr>
          <w:rFonts w:ascii="GHEA Grapalat" w:hAnsi="GHEA Grapalat" w:cs="Arial Unicode"/>
          <w:sz w:val="20"/>
          <w:lang w:val="af-ZA"/>
        </w:rPr>
        <w:t xml:space="preserve"> </w:t>
      </w:r>
      <w:r w:rsidRPr="00A71D81">
        <w:rPr>
          <w:rFonts w:ascii="GHEA Grapalat" w:hAnsi="GHEA Grapalat" w:cs="Sylfaen"/>
          <w:sz w:val="20"/>
        </w:rPr>
        <w:t>դրանք</w:t>
      </w:r>
      <w:r w:rsidRPr="00A71D81">
        <w:rPr>
          <w:rFonts w:ascii="GHEA Grapalat" w:hAnsi="GHEA Grapalat" w:cs="Arial Unicode"/>
          <w:sz w:val="20"/>
          <w:lang w:val="af-ZA"/>
        </w:rPr>
        <w:t xml:space="preserve"> </w:t>
      </w:r>
      <w:r w:rsidRPr="00A71D81">
        <w:rPr>
          <w:rFonts w:ascii="GHEA Grapalat" w:hAnsi="GHEA Grapalat" w:cs="Sylfaen"/>
          <w:sz w:val="20"/>
        </w:rPr>
        <w:t>տրամադրելու</w:t>
      </w:r>
      <w:r w:rsidRPr="00A71D81">
        <w:rPr>
          <w:rFonts w:ascii="GHEA Grapalat" w:hAnsi="GHEA Grapalat" w:cs="Arial Unicode"/>
          <w:sz w:val="20"/>
          <w:lang w:val="af-ZA"/>
        </w:rPr>
        <w:t xml:space="preserve"> </w:t>
      </w:r>
      <w:r w:rsidRPr="00A71D81">
        <w:rPr>
          <w:rFonts w:ascii="GHEA Grapalat" w:hAnsi="GHEA Grapalat" w:cs="Sylfaen"/>
          <w:sz w:val="20"/>
        </w:rPr>
        <w:t>պայմանների</w:t>
      </w:r>
      <w:r w:rsidRPr="00A71D81">
        <w:rPr>
          <w:rFonts w:ascii="GHEA Grapalat" w:hAnsi="GHEA Grapalat" w:cs="Arial Unicode"/>
          <w:sz w:val="20"/>
          <w:lang w:val="af-ZA"/>
        </w:rPr>
        <w:t xml:space="preserve"> </w:t>
      </w:r>
      <w:r w:rsidRPr="00A71D81">
        <w:rPr>
          <w:rFonts w:ascii="GHEA Grapalat" w:hAnsi="GHEA Grapalat" w:cs="Sylfaen"/>
          <w:sz w:val="20"/>
        </w:rPr>
        <w:t>մասին</w:t>
      </w:r>
      <w:r w:rsidRPr="00A71D81">
        <w:rPr>
          <w:rFonts w:ascii="GHEA Grapalat" w:hAnsi="GHEA Grapalat" w:cs="Arial Unicode"/>
          <w:sz w:val="20"/>
          <w:lang w:val="af-ZA"/>
        </w:rPr>
        <w:t xml:space="preserve"> </w:t>
      </w:r>
      <w:r w:rsidRPr="00A71D81">
        <w:rPr>
          <w:rFonts w:ascii="GHEA Grapalat" w:hAnsi="GHEA Grapalat" w:cs="Sylfaen"/>
          <w:sz w:val="20"/>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rPr>
        <w:t>է</w:t>
      </w:r>
      <w:r w:rsidRPr="00A71D81">
        <w:rPr>
          <w:rFonts w:ascii="GHEA Grapalat" w:hAnsi="GHEA Grapalat" w:cs="Arial Unicode"/>
          <w:sz w:val="20"/>
          <w:lang w:val="af-ZA"/>
        </w:rPr>
        <w:t xml:space="preserve"> </w:t>
      </w:r>
      <w:r w:rsidRPr="00A71D81">
        <w:rPr>
          <w:rFonts w:ascii="GHEA Grapalat" w:hAnsi="GHEA Grapalat" w:cs="Sylfaen"/>
          <w:sz w:val="20"/>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ind w:firstLine="567"/>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06F86413" w:rsidR="00096865" w:rsidRPr="00A71D81" w:rsidRDefault="00096865" w:rsidP="00EF3662">
      <w:pPr>
        <w:autoSpaceDE w:val="0"/>
        <w:autoSpaceDN w:val="0"/>
        <w:ind w:firstLine="567"/>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A71D81">
        <w:rPr>
          <w:rFonts w:ascii="GHEA Grapalat" w:hAnsi="GHEA Grapalat" w:cs="Sylfaen"/>
          <w:sz w:val="20"/>
          <w:lang w:val="hy-AM"/>
        </w:rPr>
        <w:t>իրենց</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ներկայացրած</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ապահովման</w:t>
      </w:r>
      <w:r w:rsidRPr="00A71D81">
        <w:rPr>
          <w:rFonts w:ascii="GHEA Grapalat" w:hAnsi="GHEA Grapalat" w:cs="Arial Unicode"/>
          <w:sz w:val="20"/>
          <w:lang w:val="hy-AM"/>
        </w:rPr>
        <w:t xml:space="preserve"> </w:t>
      </w:r>
      <w:r w:rsidR="00781688" w:rsidRPr="00A71D81">
        <w:rPr>
          <w:rFonts w:ascii="GHEA Grapalat" w:hAnsi="GHEA Grapalat" w:cs="Arial Unicode"/>
          <w:sz w:val="20"/>
          <w:lang w:val="hy-AM"/>
        </w:rPr>
        <w:t xml:space="preserve">վավերականության </w:t>
      </w:r>
      <w:r w:rsidRPr="00A71D81">
        <w:rPr>
          <w:rFonts w:ascii="GHEA Grapalat" w:hAnsi="GHEA Grapalat" w:cs="Sylfaen"/>
          <w:sz w:val="20"/>
          <w:lang w:val="hy-AM"/>
        </w:rPr>
        <w:t>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կամ</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w:t>
      </w:r>
      <w:r w:rsidRPr="00A71D81">
        <w:rPr>
          <w:rFonts w:ascii="GHEA Grapalat" w:hAnsi="GHEA Grapalat" w:cs="Arial Unicode"/>
          <w:sz w:val="20"/>
          <w:lang w:val="hy-AM"/>
        </w:rPr>
        <w:t xml:space="preserve"> </w:t>
      </w:r>
      <w:r w:rsidRPr="00A71D81">
        <w:rPr>
          <w:rFonts w:ascii="GHEA Grapalat" w:hAnsi="GHEA Grapalat" w:cs="Sylfaen"/>
          <w:sz w:val="20"/>
          <w:lang w:val="hy-AM"/>
        </w:rPr>
        <w:t>հայտի</w:t>
      </w:r>
      <w:r w:rsidRPr="00A71D81">
        <w:rPr>
          <w:rFonts w:ascii="GHEA Grapalat" w:hAnsi="GHEA Grapalat" w:cs="Arial Unicode"/>
          <w:sz w:val="20"/>
          <w:lang w:val="hy-AM"/>
        </w:rPr>
        <w:t xml:space="preserve"> </w:t>
      </w:r>
      <w:r w:rsidRPr="00A71D81">
        <w:rPr>
          <w:rFonts w:ascii="GHEA Grapalat" w:hAnsi="GHEA Grapalat" w:cs="Sylfaen"/>
          <w:sz w:val="20"/>
          <w:lang w:val="hy-AM"/>
        </w:rPr>
        <w:t>նոր</w:t>
      </w:r>
      <w:r w:rsidRPr="00A71D81">
        <w:rPr>
          <w:rFonts w:ascii="GHEA Grapalat" w:hAnsi="GHEA Grapalat" w:cs="Arial Unicode"/>
          <w:sz w:val="20"/>
          <w:lang w:val="hy-AM"/>
        </w:rPr>
        <w:t xml:space="preserve"> </w:t>
      </w:r>
      <w:r w:rsidRPr="00A71D81">
        <w:rPr>
          <w:rFonts w:ascii="GHEA Grapalat" w:hAnsi="GHEA Grapalat" w:cs="Sylfaen"/>
          <w:sz w:val="20"/>
          <w:lang w:val="hy-AM"/>
        </w:rPr>
        <w:t>ապահովում</w:t>
      </w:r>
      <w:r w:rsidR="004D5671" w:rsidRPr="00A71D81">
        <w:rPr>
          <w:rFonts w:ascii="GHEA Grapalat" w:hAnsi="GHEA Grapalat" w:cs="Tahoma"/>
          <w:sz w:val="20"/>
          <w:lang w:val="hy-AM"/>
        </w:rPr>
        <w:t>։</w:t>
      </w:r>
    </w:p>
    <w:p w14:paraId="2F7F2A85" w14:textId="77777777" w:rsidR="006C778B" w:rsidRPr="00A71D81" w:rsidRDefault="006C778B" w:rsidP="008E5C09">
      <w:pPr>
        <w:ind w:firstLine="567"/>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055A6BC3"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B335C">
        <w:rPr>
          <w:rFonts w:ascii="GHEA Grapalat" w:hAnsi="GHEA Grapalat" w:cs="Sylfaen"/>
          <w:szCs w:val="24"/>
          <w:lang w:val="hy-AM"/>
        </w:rPr>
        <w:t>գնանման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5D1DAD27"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w:t>
      </w:r>
      <w:r w:rsidR="00302CFB">
        <w:rPr>
          <w:rFonts w:ascii="GHEA Grapalat" w:hAnsi="GHEA Grapalat" w:cs="Sylfaen"/>
          <w:szCs w:val="24"/>
          <w:lang w:val="hy-AM"/>
        </w:rPr>
        <w:t>2025</w:t>
      </w:r>
      <w:r w:rsidR="0037517C">
        <w:rPr>
          <w:rFonts w:ascii="GHEA Grapalat" w:hAnsi="GHEA Grapalat" w:cs="Sylfaen"/>
          <w:szCs w:val="24"/>
          <w:lang w:val="hy-AM"/>
        </w:rPr>
        <w:t xml:space="preserve">թ․ </w:t>
      </w:r>
      <w:r w:rsidR="005A4C6A">
        <w:rPr>
          <w:rFonts w:ascii="GHEA Grapalat" w:hAnsi="GHEA Grapalat" w:cs="Sylfaen"/>
          <w:szCs w:val="24"/>
          <w:lang w:val="hy-AM"/>
        </w:rPr>
        <w:t>հոկտեմբերի 10</w:t>
      </w:r>
      <w:r w:rsidR="000C4109">
        <w:rPr>
          <w:rFonts w:ascii="GHEA Grapalat" w:hAnsi="GHEA Grapalat" w:cs="Sylfaen"/>
          <w:szCs w:val="24"/>
          <w:lang w:val="hy-AM"/>
        </w:rPr>
        <w:t xml:space="preserve">-ին, </w:t>
      </w:r>
      <w:r w:rsidRPr="00A71D81">
        <w:rPr>
          <w:rFonts w:ascii="GHEA Grapalat" w:hAnsi="GHEA Grapalat" w:cs="Sylfaen"/>
          <w:szCs w:val="24"/>
          <w:lang w:val="hy-AM"/>
        </w:rPr>
        <w:t xml:space="preserve"> ժամը </w:t>
      </w:r>
      <w:r w:rsidR="00DC7FFE">
        <w:rPr>
          <w:rFonts w:ascii="GHEA Grapalat" w:hAnsi="GHEA Grapalat" w:cs="Sylfaen"/>
          <w:szCs w:val="24"/>
          <w:lang w:val="hy-AM"/>
        </w:rPr>
        <w:t>1</w:t>
      </w:r>
      <w:r w:rsidR="005A4C6A">
        <w:rPr>
          <w:rFonts w:ascii="GHEA Grapalat" w:hAnsi="GHEA Grapalat" w:cs="Sylfaen"/>
          <w:szCs w:val="24"/>
          <w:lang w:val="hy-AM"/>
        </w:rPr>
        <w:t>0</w:t>
      </w:r>
      <w:r w:rsidR="0037517C">
        <w:rPr>
          <w:rFonts w:ascii="GHEA Grapalat" w:hAnsi="GHEA Grapalat" w:cs="Sylfaen"/>
          <w:szCs w:val="24"/>
          <w:lang w:val="hy-AM"/>
        </w:rPr>
        <w:t>։4</w:t>
      </w:r>
      <w:r w:rsidR="000F6789">
        <w:rPr>
          <w:rFonts w:ascii="GHEA Grapalat" w:hAnsi="GHEA Grapalat" w:cs="Sylfaen"/>
          <w:szCs w:val="24"/>
          <w:lang w:val="hy-AM"/>
        </w:rPr>
        <w:t>5</w:t>
      </w:r>
      <w:r w:rsidR="00DC7FFE">
        <w:rPr>
          <w:rFonts w:ascii="GHEA Grapalat" w:hAnsi="GHEA Grapalat" w:cs="Sylfaen"/>
          <w:szCs w:val="24"/>
          <w:lang w:val="hy-AM"/>
        </w:rPr>
        <w:t>-</w:t>
      </w:r>
      <w:r w:rsidR="000C4109">
        <w:rPr>
          <w:rFonts w:ascii="GHEA Grapalat" w:hAnsi="GHEA Grapalat" w:cs="Sylfaen"/>
          <w:szCs w:val="24"/>
          <w:lang w:val="hy-AM"/>
        </w:rPr>
        <w:t>ի</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DC7FFE">
        <w:rPr>
          <w:rFonts w:ascii="GHEA Grapalat" w:hAnsi="GHEA Grapalat" w:cs="Sylfaen"/>
          <w:szCs w:val="24"/>
          <w:lang w:val="hy-AM"/>
        </w:rPr>
        <w:t xml:space="preserve"> </w:t>
      </w:r>
      <w:r w:rsidR="007F19CB" w:rsidRPr="007F19CB">
        <w:rPr>
          <w:rFonts w:ascii="GHEA Grapalat" w:hAnsi="GHEA Grapalat" w:cs="Sylfaen"/>
          <w:szCs w:val="24"/>
          <w:lang w:val="hy-AM"/>
        </w:rPr>
        <w:t xml:space="preserve">ՀՀ </w:t>
      </w:r>
      <w:r w:rsidR="007F19CB" w:rsidRPr="00464363">
        <w:rPr>
          <w:rFonts w:ascii="GHEA Grapalat" w:hAnsi="GHEA Grapalat" w:cs="Sylfaen"/>
          <w:szCs w:val="24"/>
          <w:lang w:val="hy-AM"/>
        </w:rPr>
        <w:t>Արմավիրի մարզ, Փարաքար համայնք, Նաիրի փողոց 42</w:t>
      </w:r>
      <w:r w:rsidR="007F19CB" w:rsidRPr="00464363">
        <w:rPr>
          <w:rFonts w:ascii="GHEA Grapalat" w:hAnsi="GHEA Grapalat" w:cs="Sylfaen"/>
          <w:i/>
          <w:szCs w:val="24"/>
          <w:lang w:val="hy-AM"/>
        </w:rPr>
        <w:t xml:space="preserve"> </w:t>
      </w:r>
      <w:r w:rsidR="00294A7A" w:rsidRPr="00E35ADE">
        <w:rPr>
          <w:rFonts w:ascii="GHEA Grapalat" w:hAnsi="GHEA Grapalat" w:cs="Sylfaen"/>
          <w:szCs w:val="24"/>
          <w:lang w:val="hy-AM"/>
        </w:rPr>
        <w:t xml:space="preserve"> </w:t>
      </w:r>
      <w:r w:rsidR="00DC7FFE" w:rsidRPr="00E35ADE">
        <w:rPr>
          <w:rFonts w:ascii="GHEA Grapalat" w:hAnsi="GHEA Grapalat" w:cs="Sylfaen"/>
          <w:szCs w:val="24"/>
          <w:lang w:val="hy-AM"/>
        </w:rPr>
        <w:t xml:space="preserve"> </w:t>
      </w:r>
      <w:r w:rsidR="004A08CB" w:rsidRPr="00E35ADE">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DE67BFE"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DC7FFE" w:rsidRPr="00DC7FFE">
        <w:rPr>
          <w:rFonts w:ascii="GHEA Grapalat" w:hAnsi="GHEA Grapalat"/>
          <w:lang w:val="hy-AM"/>
        </w:rPr>
        <w:t>Ն</w:t>
      </w:r>
      <w:r w:rsidR="00DC7FFE" w:rsidRPr="00DC7FFE">
        <w:rPr>
          <w:rFonts w:ascii="Times New Roman" w:hAnsi="Times New Roman"/>
          <w:lang w:val="hy-AM"/>
        </w:rPr>
        <w:t>․</w:t>
      </w:r>
      <w:r w:rsidR="00DC7FFE" w:rsidRPr="00DC7FFE">
        <w:rPr>
          <w:rFonts w:ascii="GHEA Grapalat" w:hAnsi="GHEA Grapalat"/>
          <w:lang w:val="hy-AM"/>
        </w:rPr>
        <w:t xml:space="preserve"> Տիգրանյանը</w:t>
      </w:r>
      <w:r w:rsidR="00DC7FFE" w:rsidRPr="00DC7FFE">
        <w:rPr>
          <w:rFonts w:ascii="GHEA Grapalat" w:hAnsi="GHEA Grapalat" w:cs="Sylfaen"/>
          <w:lang w:val="hy-AM"/>
        </w:rPr>
        <w:t xml:space="preserve">։ </w:t>
      </w:r>
      <w:r w:rsidRPr="00A71D81">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14:paraId="45C97672" w14:textId="77777777" w:rsidR="00C63E1C" w:rsidRPr="00A71D81" w:rsidRDefault="003850A0" w:rsidP="00972668">
      <w:pPr>
        <w:shd w:val="clear" w:color="auto" w:fill="FFFFFF"/>
        <w:ind w:firstLine="567"/>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2B8ACAC7"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r w:rsidR="003850A0" w:rsidRPr="00A71D81">
        <w:rPr>
          <w:rStyle w:val="af6"/>
          <w:rFonts w:ascii="GHEA Grapalat" w:hAnsi="GHEA Grapalat" w:cs="Sylfaen"/>
          <w:color w:val="FFFFFF"/>
          <w:sz w:val="20"/>
          <w:szCs w:val="24"/>
          <w:lang w:val="hy-AM" w:eastAsia="en-US"/>
        </w:rPr>
        <w:footnoteReference w:id="2"/>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A02ADE">
      <w:pPr>
        <w:pStyle w:val="norm"/>
        <w:numPr>
          <w:ilvl w:val="0"/>
          <w:numId w:val="5"/>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A02ADE">
      <w:pPr>
        <w:pStyle w:val="norm"/>
        <w:numPr>
          <w:ilvl w:val="0"/>
          <w:numId w:val="5"/>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6C44124A" w14:textId="77777777" w:rsidR="00DC7FFE" w:rsidRDefault="00DC7FFE" w:rsidP="00EF3662">
      <w:pPr>
        <w:jc w:val="center"/>
        <w:rPr>
          <w:rFonts w:ascii="GHEA Grapalat" w:hAnsi="GHEA Grapalat"/>
          <w:b/>
          <w:sz w:val="20"/>
          <w:lang w:val="es-ES"/>
        </w:rPr>
      </w:pPr>
    </w:p>
    <w:p w14:paraId="09C402E7" w14:textId="116F0CA0"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rPr>
        <w:t>ներկայացվող</w:t>
      </w:r>
      <w:r w:rsidR="00A45946" w:rsidRPr="00A71D81">
        <w:rPr>
          <w:rFonts w:ascii="GHEA Grapalat" w:hAnsi="GHEA Grapalat" w:cs="Sylfaen"/>
          <w:sz w:val="20"/>
          <w:lang w:val="es-ES"/>
        </w:rPr>
        <w:t xml:space="preserve"> </w:t>
      </w:r>
      <w:r w:rsidR="00A45946" w:rsidRPr="00A71D81">
        <w:rPr>
          <w:rFonts w:ascii="GHEA Grapalat" w:hAnsi="GHEA Grapalat" w:cs="Sylfaen"/>
          <w:sz w:val="20"/>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rPr>
          <w:rFonts w:ascii="GHEA Grapalat" w:hAnsi="GHEA Grapalat" w:cs="Sylfaen"/>
          <w:sz w:val="20"/>
          <w:lang w:val="hy-AM"/>
        </w:rPr>
      </w:pPr>
      <w:r w:rsidRPr="00A71D81">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2A5ECB9A" w14:textId="77777777" w:rsidR="00096865" w:rsidRPr="006D2E03" w:rsidRDefault="00096865" w:rsidP="00EF3662">
      <w:pPr>
        <w:ind w:firstLine="567"/>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rPr>
          <w:rFonts w:ascii="GHEA Grapalat" w:hAnsi="GHEA Grapalat"/>
          <w:b/>
          <w:sz w:val="20"/>
          <w:lang w:val="af-ZA"/>
        </w:rPr>
      </w:pPr>
    </w:p>
    <w:p w14:paraId="3ADB50E9" w14:textId="7CF27553"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0C4109">
        <w:rPr>
          <w:rFonts w:ascii="GHEA Grapalat" w:hAnsi="GHEA Grapalat" w:cs="Sylfaen"/>
          <w:szCs w:val="24"/>
          <w:lang w:val="hy-AM"/>
        </w:rPr>
        <w:t>202</w:t>
      </w:r>
      <w:r w:rsidR="00302CFB">
        <w:rPr>
          <w:rFonts w:ascii="GHEA Grapalat" w:hAnsi="GHEA Grapalat" w:cs="Sylfaen"/>
          <w:szCs w:val="24"/>
          <w:lang w:val="hy-AM"/>
        </w:rPr>
        <w:t>5</w:t>
      </w:r>
      <w:r w:rsidR="000C4109">
        <w:rPr>
          <w:rFonts w:ascii="GHEA Grapalat" w:hAnsi="GHEA Grapalat" w:cs="Sylfaen"/>
          <w:szCs w:val="24"/>
          <w:lang w:val="hy-AM"/>
        </w:rPr>
        <w:t xml:space="preserve">թ․ </w:t>
      </w:r>
      <w:r w:rsidR="005A4C6A">
        <w:rPr>
          <w:rFonts w:ascii="GHEA Grapalat" w:hAnsi="GHEA Grapalat" w:cs="Sylfaen"/>
          <w:szCs w:val="24"/>
          <w:lang w:val="hy-AM"/>
        </w:rPr>
        <w:t>հոկտեմբերի 10</w:t>
      </w:r>
      <w:r w:rsidR="000C4109">
        <w:rPr>
          <w:rFonts w:ascii="GHEA Grapalat" w:hAnsi="GHEA Grapalat" w:cs="Sylfaen"/>
          <w:szCs w:val="24"/>
          <w:lang w:val="hy-AM"/>
        </w:rPr>
        <w:t xml:space="preserve">-ին </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DC7FFE">
        <w:rPr>
          <w:rFonts w:ascii="GHEA Grapalat" w:hAnsi="GHEA Grapalat" w:cs="Sylfaen"/>
          <w:szCs w:val="24"/>
        </w:rPr>
        <w:t>1</w:t>
      </w:r>
      <w:r w:rsidR="005A4C6A">
        <w:rPr>
          <w:rFonts w:ascii="GHEA Grapalat" w:hAnsi="GHEA Grapalat" w:cs="Sylfaen"/>
          <w:szCs w:val="24"/>
          <w:lang w:val="hy-AM"/>
        </w:rPr>
        <w:t>0</w:t>
      </w:r>
      <w:r w:rsidR="00DC7FFE">
        <w:rPr>
          <w:rFonts w:ascii="GHEA Grapalat" w:hAnsi="GHEA Grapalat" w:cs="Sylfaen"/>
          <w:szCs w:val="24"/>
        </w:rPr>
        <w:t>:</w:t>
      </w:r>
      <w:r w:rsidR="0037517C">
        <w:rPr>
          <w:rFonts w:ascii="GHEA Grapalat" w:hAnsi="GHEA Grapalat" w:cs="Sylfaen"/>
          <w:szCs w:val="24"/>
          <w:lang w:val="hy-AM"/>
        </w:rPr>
        <w:t>4</w:t>
      </w:r>
      <w:r w:rsidR="000F6789">
        <w:rPr>
          <w:rFonts w:ascii="GHEA Grapalat" w:hAnsi="GHEA Grapalat" w:cs="Sylfaen"/>
          <w:szCs w:val="24"/>
          <w:lang w:val="hy-AM"/>
        </w:rPr>
        <w:t>5</w:t>
      </w:r>
      <w:r w:rsidR="00DC7FFE">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rPr>
          <w:rFonts w:ascii="GHEA Grapalat" w:hAnsi="GHEA Grapalat" w:cs="Sylfaen"/>
          <w:sz w:val="20"/>
          <w:lang w:val="af-ZA"/>
        </w:rPr>
      </w:pPr>
      <w:r w:rsidRPr="006D2E03">
        <w:rPr>
          <w:rFonts w:ascii="GHEA Grapalat" w:hAnsi="GHEA Grapalat" w:cs="Sylfaen"/>
          <w:sz w:val="20"/>
        </w:rPr>
        <w:t>Հայտերի</w:t>
      </w:r>
      <w:r w:rsidRPr="006D2E03">
        <w:rPr>
          <w:rFonts w:ascii="GHEA Grapalat" w:hAnsi="GHEA Grapalat" w:cs="Sylfaen"/>
          <w:sz w:val="20"/>
          <w:lang w:val="af-ZA"/>
        </w:rPr>
        <w:t xml:space="preserve"> </w:t>
      </w:r>
      <w:r w:rsidRPr="006D2E03">
        <w:rPr>
          <w:rFonts w:ascii="GHEA Grapalat" w:hAnsi="GHEA Grapalat" w:cs="Sylfaen"/>
          <w:sz w:val="20"/>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rPr>
        <w:t>նիստում՝</w:t>
      </w:r>
    </w:p>
    <w:p w14:paraId="61779A5E" w14:textId="77777777" w:rsidR="004348F9" w:rsidRPr="00A71D81" w:rsidRDefault="004348F9" w:rsidP="004348F9">
      <w:pPr>
        <w:ind w:firstLine="567"/>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1FD8999B" w:rsidR="009A796C" w:rsidRPr="00A71D81" w:rsidRDefault="00F7009A" w:rsidP="00F7009A">
      <w:pPr>
        <w:ind w:firstLine="567"/>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w:t>
      </w:r>
      <w:r w:rsidR="00414652">
        <w:rPr>
          <w:rFonts w:ascii="GHEA Grapalat" w:hAnsi="GHEA Grapalat" w:cs="Sylfaen"/>
          <w:sz w:val="20"/>
          <w:lang w:val="hy-AM"/>
        </w:rPr>
        <w:t>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rPr>
          <w:rFonts w:ascii="GHEA Grapalat" w:hAnsi="GHEA Grapalat" w:cs="Sylfaen"/>
          <w:sz w:val="20"/>
          <w:lang w:val="af-ZA"/>
        </w:rPr>
      </w:pPr>
      <w:r w:rsidRPr="00A71D81">
        <w:rPr>
          <w:rFonts w:ascii="GHEA Grapalat" w:hAnsi="GHEA Grapalat" w:cs="Sylfaen"/>
          <w:sz w:val="20"/>
        </w:rPr>
        <w:lastRenderedPageBreak/>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5BA0A26"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E35ADE">
        <w:rPr>
          <w:rFonts w:ascii="GHEA Grapalat" w:hAnsi="GHEA Grapalat" w:cs="Sylfaen"/>
          <w:i w:val="0"/>
          <w:szCs w:val="24"/>
          <w:lang w:val="hy-AM"/>
        </w:rPr>
        <w:t>ՀՀ կենտրոնական բանկի կողմից հայտերի բացման օրվա դրությամբ սահմանած</w:t>
      </w:r>
      <w:r w:rsidR="00F11794" w:rsidRPr="00A71D81">
        <w:rPr>
          <w:rStyle w:val="af6"/>
          <w:rFonts w:ascii="GHEA Grapalat" w:hAnsi="GHEA Grapalat" w:cs="Sylfaen"/>
          <w:i w:val="0"/>
          <w:color w:val="FFFFFF"/>
          <w:szCs w:val="24"/>
          <w:lang w:val="af-ZA"/>
        </w:rPr>
        <w:footnoteReference w:id="3"/>
      </w:r>
      <w:r w:rsidR="00F11794"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019C4DE3" w14:textId="7777777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14:paraId="6464B390" w14:textId="77777777" w:rsidR="00096865" w:rsidRPr="00A71D81" w:rsidRDefault="00096865" w:rsidP="00EF3662">
      <w:pPr>
        <w:pStyle w:val="a3"/>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14:paraId="06497AB4" w14:textId="77777777" w:rsidR="00096865" w:rsidRPr="00A71D81" w:rsidDel="00992C40" w:rsidRDefault="00096865"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14:paraId="4BF4ECBC"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4348F9" w:rsidRPr="00A71D81">
        <w:rPr>
          <w:rFonts w:ascii="GHEA Grapalat" w:hAnsi="GHEA Grapalat"/>
          <w:sz w:val="20"/>
          <w:lang w:val="af-ZA" w:eastAsia="x-none"/>
        </w:rPr>
        <w:t>6</w:t>
      </w:r>
      <w:r w:rsidR="00D7435F"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eastAsia="en-US"/>
        </w:rPr>
        <w:t>վրա</w:t>
      </w:r>
      <w:r w:rsidR="009B6D58" w:rsidRPr="00A71D81">
        <w:rPr>
          <w:rFonts w:ascii="GHEA Grapalat" w:hAnsi="GHEA Grapalat" w:cs="Sylfaen"/>
          <w:sz w:val="20"/>
          <w:szCs w:val="24"/>
          <w:lang w:eastAsia="en-US"/>
        </w:rPr>
        <w:t>՝</w:t>
      </w:r>
      <w:r w:rsidR="009B6D58" w:rsidRPr="00A71D81">
        <w:rPr>
          <w:rFonts w:ascii="GHEA Grapalat" w:hAnsi="GHEA Grapalat" w:cs="Sylfaen"/>
          <w:sz w:val="20"/>
          <w:szCs w:val="24"/>
          <w:lang w:val="af-ZA" w:eastAsia="en-US"/>
        </w:rPr>
        <w:t xml:space="preserve"> </w:t>
      </w:r>
    </w:p>
    <w:p w14:paraId="0E2ABB9F"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ներկայացուցիչները</w:t>
      </w:r>
      <w:r w:rsidRPr="00A71D81">
        <w:rPr>
          <w:rFonts w:ascii="GHEA Grapalat" w:hAnsi="GHEA Grapalat" w:cs="Sylfaen"/>
          <w:sz w:val="20"/>
          <w:szCs w:val="24"/>
          <w:lang w:val="af-ZA" w:eastAsia="en-US"/>
        </w:rPr>
        <w:t>),</w:t>
      </w:r>
    </w:p>
    <w:p w14:paraId="186C75A4"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օրը</w:t>
      </w:r>
      <w:r w:rsidRPr="00A71D81">
        <w:rPr>
          <w:rFonts w:ascii="GHEA Grapalat" w:hAnsi="GHEA Grapalat" w:cs="Sylfaen"/>
          <w:sz w:val="20"/>
          <w:szCs w:val="24"/>
          <w:lang w:val="af-ZA" w:eastAsia="en-US"/>
        </w:rPr>
        <w:t xml:space="preserve">, </w:t>
      </w:r>
    </w:p>
    <w:p w14:paraId="0C981CA6"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առաջարկը</w:t>
      </w:r>
      <w:r w:rsidRPr="00A71D81">
        <w:rPr>
          <w:rFonts w:ascii="GHEA Grapalat" w:hAnsi="GHEA Grapalat" w:cs="Sylfaen"/>
          <w:sz w:val="20"/>
          <w:szCs w:val="24"/>
          <w:lang w:val="af-ZA" w:eastAsia="en-US"/>
        </w:rPr>
        <w:t>,</w:t>
      </w:r>
    </w:p>
    <w:p w14:paraId="428FB12B"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eastAsia="en-US"/>
        </w:rPr>
        <w:t>ասնակիցները</w:t>
      </w:r>
      <w:r w:rsidRPr="00A71D81">
        <w:rPr>
          <w:rFonts w:ascii="GHEA Grapalat" w:hAnsi="GHEA Grapalat" w:cs="Sylfaen"/>
          <w:sz w:val="20"/>
          <w:szCs w:val="24"/>
          <w:lang w:val="af-ZA" w:eastAsia="en-US"/>
        </w:rPr>
        <w:t>,</w:t>
      </w:r>
    </w:p>
    <w:p w14:paraId="1D8CA68D" w14:textId="77777777" w:rsidR="00880C5E" w:rsidRDefault="009B6D58" w:rsidP="00880C5E">
      <w:pPr>
        <w:shd w:val="clear" w:color="auto" w:fill="FFFFFF"/>
        <w:ind w:firstLine="375"/>
        <w:rPr>
          <w:rFonts w:ascii="GHEA Grapalat" w:hAnsi="GHEA Grapalat" w:cs="Sylfaen"/>
          <w:sz w:val="20"/>
          <w:lang w:val="hy-AM"/>
        </w:rPr>
      </w:pPr>
      <w:r w:rsidRPr="00A71D81">
        <w:rPr>
          <w:rFonts w:ascii="GHEA Grapalat" w:hAnsi="GHEA Grapalat" w:cs="Sylfaen"/>
          <w:sz w:val="20"/>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rPr>
        <w:lastRenderedPageBreak/>
        <w:t>է</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14:paraId="37DE203A" w14:textId="77777777" w:rsidR="00880C5E" w:rsidRPr="004C6D52" w:rsidRDefault="00880C5E" w:rsidP="00880C5E">
      <w:pPr>
        <w:shd w:val="clear" w:color="auto" w:fill="FFFFFF"/>
        <w:ind w:firstLine="375"/>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14:paraId="5E554C06" w14:textId="77777777" w:rsidR="00436F47" w:rsidRPr="00A71D81" w:rsidRDefault="00704862" w:rsidP="00EF3662">
      <w:pPr>
        <w:ind w:firstLine="708"/>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14:paraId="09526A69" w14:textId="77777777" w:rsidR="00B514E8" w:rsidRPr="00A71D81" w:rsidRDefault="00FD2748" w:rsidP="00EF3662">
      <w:pPr>
        <w:ind w:firstLine="708"/>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w:t>
      </w:r>
      <w:r w:rsidR="009A30B4" w:rsidRPr="00A71D81">
        <w:rPr>
          <w:rFonts w:ascii="GHEA Grapalat" w:hAnsi="GHEA Grapalat" w:cs="Sylfaen"/>
          <w:lang w:val="hy-AM"/>
        </w:rPr>
        <w:lastRenderedPageBreak/>
        <w:t xml:space="preserve">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77777777"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հինգերորդ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հինգերորդ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rPr>
        <w:t>վերացել</w:t>
      </w:r>
      <w:r w:rsidR="00DB4EFF" w:rsidRPr="006D2E03">
        <w:rPr>
          <w:rFonts w:ascii="GHEA Grapalat" w:hAnsi="GHEA Grapalat" w:cs="Sylfaen"/>
          <w:sz w:val="20"/>
          <w:lang w:val="hy-AM"/>
        </w:rPr>
        <w:t>։</w:t>
      </w:r>
    </w:p>
    <w:p w14:paraId="4D2D6871" w14:textId="77777777" w:rsidR="00DB4EFF" w:rsidRPr="006D2E03" w:rsidRDefault="00DB4EFF" w:rsidP="00DB4EFF">
      <w:pPr>
        <w:shd w:val="clear" w:color="auto" w:fill="FFFFFF"/>
        <w:ind w:firstLine="375"/>
        <w:rPr>
          <w:rFonts w:ascii="GHEA Grapalat" w:hAnsi="GHEA Grapalat" w:cs="Sylfaen"/>
          <w:sz w:val="20"/>
          <w:lang w:val="af-ZA"/>
        </w:rPr>
      </w:pPr>
      <w:r w:rsidRPr="006D2E03">
        <w:rPr>
          <w:rFonts w:ascii="GHEA Grapalat" w:hAnsi="GHEA Grapalat" w:cs="Sylfaen"/>
          <w:sz w:val="20"/>
          <w:lang w:val="af-ZA"/>
        </w:rPr>
        <w:t>Ընդ որում, եթե՝</w:t>
      </w:r>
    </w:p>
    <w:p w14:paraId="620CA7AB" w14:textId="77777777" w:rsidR="00DB4EFF" w:rsidRPr="006D2E03" w:rsidRDefault="00DB4EFF" w:rsidP="00A02ADE">
      <w:pPr>
        <w:pStyle w:val="aff"/>
        <w:numPr>
          <w:ilvl w:val="0"/>
          <w:numId w:val="5"/>
        </w:numPr>
        <w:shd w:val="clear" w:color="auto" w:fill="FFFFFF"/>
        <w:ind w:left="0" w:firstLine="630"/>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A892530" w14:textId="77777777" w:rsidR="00DB4EFF" w:rsidRPr="006D2E03" w:rsidRDefault="00DB4EFF" w:rsidP="00A02ADE">
      <w:pPr>
        <w:pStyle w:val="aff"/>
        <w:numPr>
          <w:ilvl w:val="0"/>
          <w:numId w:val="5"/>
        </w:numPr>
        <w:shd w:val="clear" w:color="auto" w:fill="FFFFFF"/>
        <w:ind w:left="0" w:firstLine="375"/>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1A6462A7" w14:textId="77777777" w:rsidR="00B54F63" w:rsidRPr="006D2E03" w:rsidRDefault="00B97D91" w:rsidP="00EF3662">
      <w:pPr>
        <w:ind w:firstLine="375"/>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rPr>
          <w:rFonts w:ascii="GHEA Grapalat" w:hAnsi="GHEA Grapalat"/>
          <w:sz w:val="20"/>
          <w:szCs w:val="20"/>
          <w:lang w:val="af-ZA" w:eastAsia="x-none"/>
        </w:rPr>
      </w:pPr>
      <w:r w:rsidRPr="00A71D81">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w:t>
      </w:r>
      <w:r w:rsidRPr="00A71D81">
        <w:rPr>
          <w:rFonts w:ascii="GHEA Grapalat" w:hAnsi="GHEA Grapalat"/>
          <w:sz w:val="20"/>
          <w:szCs w:val="20"/>
          <w:lang w:val="af-ZA" w:eastAsia="x-none"/>
        </w:rPr>
        <w:lastRenderedPageBreak/>
        <w:t>տեղեկությունները (փաստաթղթերը) ուղարկում է հաստատված բնօրինակ փաստաթղթից արտատպված (սկանավորված) տարբերակով:</w:t>
      </w:r>
    </w:p>
    <w:p w14:paraId="5E4BC4BB" w14:textId="69B273C7"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Style w:val="af6"/>
          <w:rFonts w:ascii="GHEA Grapalat" w:hAnsi="GHEA Grapalat" w:cs="Sylfaen"/>
          <w:color w:val="FFFFFF"/>
        </w:rPr>
        <w:footnoteReference w:id="4"/>
      </w:r>
      <w:r w:rsidR="00571F29" w:rsidRPr="00A71D81">
        <w:rPr>
          <w:rFonts w:ascii="GHEA Grapalat" w:hAnsi="GHEA Grapalat" w:cs="Tahoma"/>
        </w:rPr>
        <w:t>։</w:t>
      </w:r>
    </w:p>
    <w:p w14:paraId="1BC7265B" w14:textId="77777777" w:rsidR="00583092" w:rsidRPr="00A71D81" w:rsidRDefault="00A150A9" w:rsidP="00EF3662">
      <w:pPr>
        <w:ind w:firstLine="567"/>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337EB61D"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B7C70" w:rsidRPr="00F40755">
        <w:rPr>
          <w:rFonts w:ascii="GHEA Grapalat" w:hAnsi="GHEA Grapalat" w:cs="Sylfaen"/>
          <w:lang w:val="es-ES"/>
        </w:rPr>
        <w:t>«</w:t>
      </w:r>
      <w:r w:rsidR="003B7C70">
        <w:rPr>
          <w:rFonts w:ascii="GHEA Grapalat" w:hAnsi="GHEA Grapalat" w:cs="Sylfaen"/>
          <w:lang w:val="hy-AM"/>
        </w:rPr>
        <w:t>10</w:t>
      </w:r>
      <w:r w:rsidR="003B7C70" w:rsidRPr="00F40755">
        <w:rPr>
          <w:rFonts w:ascii="GHEA Grapalat" w:hAnsi="GHEA Grapalat" w:cs="Sylfaen"/>
          <w:lang w:val="es-ES"/>
        </w:rPr>
        <w:t xml:space="preserve">» </w:t>
      </w:r>
      <w:r w:rsidRPr="00F40755">
        <w:rPr>
          <w:rFonts w:ascii="GHEA Grapalat" w:hAnsi="GHEA Grapalat" w:cs="Sylfaen"/>
          <w:lang w:val="es-ES"/>
        </w:rPr>
        <w:t>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rPr>
        <w:t>Մինչև</w:t>
      </w:r>
      <w:r w:rsidRPr="00F40755">
        <w:rPr>
          <w:rFonts w:ascii="GHEA Grapalat" w:hAnsi="GHEA Grapalat" w:cs="Sylfaen"/>
          <w:sz w:val="20"/>
          <w:lang w:val="es-ES"/>
        </w:rPr>
        <w:t xml:space="preserve"> </w:t>
      </w:r>
      <w:r w:rsidRPr="00F40755">
        <w:rPr>
          <w:rFonts w:ascii="GHEA Grapalat" w:hAnsi="GHEA Grapalat" w:cs="Sylfaen"/>
          <w:sz w:val="20"/>
        </w:rPr>
        <w:t>անգործության</w:t>
      </w:r>
      <w:r w:rsidRPr="00F40755">
        <w:rPr>
          <w:rFonts w:ascii="GHEA Grapalat" w:hAnsi="GHEA Grapalat" w:cs="Sylfaen"/>
          <w:sz w:val="20"/>
          <w:lang w:val="es-ES"/>
        </w:rPr>
        <w:t xml:space="preserve"> </w:t>
      </w:r>
      <w:r w:rsidRPr="00F40755">
        <w:rPr>
          <w:rFonts w:ascii="GHEA Grapalat" w:hAnsi="GHEA Grapalat" w:cs="Sylfaen"/>
          <w:sz w:val="20"/>
        </w:rPr>
        <w:t>ժամկետը</w:t>
      </w:r>
      <w:r w:rsidRPr="00F40755">
        <w:rPr>
          <w:rFonts w:ascii="GHEA Grapalat" w:hAnsi="GHEA Grapalat" w:cs="Sylfaen"/>
          <w:sz w:val="20"/>
          <w:lang w:val="es-ES"/>
        </w:rPr>
        <w:t xml:space="preserve"> </w:t>
      </w:r>
      <w:r w:rsidRPr="00F40755">
        <w:rPr>
          <w:rFonts w:ascii="GHEA Grapalat" w:hAnsi="GHEA Grapalat" w:cs="Sylfaen"/>
          <w:sz w:val="20"/>
        </w:rPr>
        <w:t>լրանալը</w:t>
      </w:r>
      <w:r w:rsidRPr="00F40755">
        <w:rPr>
          <w:rFonts w:ascii="GHEA Grapalat" w:hAnsi="GHEA Grapalat" w:cs="Sylfaen"/>
          <w:sz w:val="20"/>
          <w:lang w:val="es-ES"/>
        </w:rPr>
        <w:t xml:space="preserve"> </w:t>
      </w:r>
      <w:r w:rsidRPr="00F40755">
        <w:rPr>
          <w:rFonts w:ascii="GHEA Grapalat" w:hAnsi="GHEA Grapalat" w:cs="Sylfaen"/>
          <w:sz w:val="20"/>
        </w:rPr>
        <w:t>կամ</w:t>
      </w:r>
      <w:r w:rsidRPr="00F40755">
        <w:rPr>
          <w:rFonts w:ascii="GHEA Grapalat" w:hAnsi="GHEA Grapalat" w:cs="Sylfaen"/>
          <w:sz w:val="20"/>
          <w:lang w:val="es-ES"/>
        </w:rPr>
        <w:t xml:space="preserve"> </w:t>
      </w:r>
      <w:r w:rsidRPr="00F40755">
        <w:rPr>
          <w:rFonts w:ascii="GHEA Grapalat" w:hAnsi="GHEA Grapalat" w:cs="Sylfaen"/>
          <w:sz w:val="20"/>
        </w:rPr>
        <w:t>առանց</w:t>
      </w:r>
      <w:r w:rsidRPr="00F40755">
        <w:rPr>
          <w:rFonts w:ascii="GHEA Grapalat" w:hAnsi="GHEA Grapalat" w:cs="Sylfaen"/>
          <w:sz w:val="20"/>
          <w:lang w:val="es-ES"/>
        </w:rPr>
        <w:t xml:space="preserve"> </w:t>
      </w:r>
      <w:r w:rsidRPr="00F40755">
        <w:rPr>
          <w:rFonts w:ascii="GHEA Grapalat" w:hAnsi="GHEA Grapalat" w:cs="Sylfaen"/>
          <w:sz w:val="20"/>
        </w:rPr>
        <w:t>պայմանագիր</w:t>
      </w:r>
      <w:r w:rsidRPr="00F40755">
        <w:rPr>
          <w:rFonts w:ascii="GHEA Grapalat" w:hAnsi="GHEA Grapalat" w:cs="Sylfaen"/>
          <w:sz w:val="20"/>
          <w:lang w:val="es-ES"/>
        </w:rPr>
        <w:t xml:space="preserve"> </w:t>
      </w:r>
      <w:r w:rsidRPr="00F40755">
        <w:rPr>
          <w:rFonts w:ascii="GHEA Grapalat" w:hAnsi="GHEA Grapalat" w:cs="Sylfaen"/>
          <w:sz w:val="20"/>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rPr>
        <w:t>մասին</w:t>
      </w:r>
      <w:r w:rsidRPr="00F40755">
        <w:rPr>
          <w:rFonts w:ascii="GHEA Grapalat" w:hAnsi="GHEA Grapalat" w:cs="Sylfaen"/>
          <w:sz w:val="20"/>
          <w:lang w:val="es-ES"/>
        </w:rPr>
        <w:t xml:space="preserve"> </w:t>
      </w:r>
      <w:r w:rsidRPr="00F40755">
        <w:rPr>
          <w:rFonts w:ascii="GHEA Grapalat" w:hAnsi="GHEA Grapalat" w:cs="Sylfaen"/>
          <w:sz w:val="20"/>
        </w:rPr>
        <w:t>հայտարարության</w:t>
      </w:r>
      <w:r w:rsidRPr="00F40755">
        <w:rPr>
          <w:rFonts w:ascii="GHEA Grapalat" w:hAnsi="GHEA Grapalat" w:cs="Sylfaen"/>
          <w:sz w:val="20"/>
          <w:lang w:val="es-ES"/>
        </w:rPr>
        <w:t xml:space="preserve"> </w:t>
      </w:r>
      <w:r w:rsidRPr="00F40755">
        <w:rPr>
          <w:rFonts w:ascii="GHEA Grapalat" w:hAnsi="GHEA Grapalat" w:cs="Sylfaen"/>
          <w:sz w:val="20"/>
        </w:rPr>
        <w:t>հրապարակման</w:t>
      </w:r>
      <w:r w:rsidRPr="00F40755">
        <w:rPr>
          <w:rFonts w:ascii="GHEA Grapalat" w:hAnsi="GHEA Grapalat" w:cs="Sylfaen"/>
          <w:sz w:val="20"/>
          <w:lang w:val="es-ES"/>
        </w:rPr>
        <w:t xml:space="preserve"> </w:t>
      </w:r>
      <w:r w:rsidRPr="00F40755">
        <w:rPr>
          <w:rFonts w:ascii="GHEA Grapalat" w:hAnsi="GHEA Grapalat" w:cs="Sylfaen"/>
          <w:sz w:val="20"/>
        </w:rPr>
        <w:t>կնքված</w:t>
      </w:r>
      <w:r w:rsidRPr="00F40755">
        <w:rPr>
          <w:rFonts w:ascii="GHEA Grapalat" w:hAnsi="GHEA Grapalat" w:cs="Sylfaen"/>
          <w:sz w:val="20"/>
          <w:lang w:val="es-ES"/>
        </w:rPr>
        <w:t xml:space="preserve"> </w:t>
      </w:r>
      <w:r w:rsidRPr="00F40755">
        <w:rPr>
          <w:rFonts w:ascii="GHEA Grapalat" w:hAnsi="GHEA Grapalat" w:cs="Sylfaen"/>
          <w:sz w:val="20"/>
        </w:rPr>
        <w:t>պայմանագիրն</w:t>
      </w:r>
      <w:r w:rsidRPr="00F40755">
        <w:rPr>
          <w:rFonts w:ascii="GHEA Grapalat" w:hAnsi="GHEA Grapalat" w:cs="Sylfaen"/>
          <w:sz w:val="20"/>
          <w:lang w:val="es-ES"/>
        </w:rPr>
        <w:t xml:space="preserve"> </w:t>
      </w:r>
      <w:r w:rsidRPr="00F40755">
        <w:rPr>
          <w:rFonts w:ascii="GHEA Grapalat" w:hAnsi="GHEA Grapalat" w:cs="Sylfaen"/>
          <w:sz w:val="20"/>
        </w:rPr>
        <w:t>առ</w:t>
      </w:r>
      <w:r w:rsidRPr="00F40755">
        <w:rPr>
          <w:rFonts w:ascii="GHEA Grapalat" w:hAnsi="GHEA Grapalat" w:cs="Sylfaen"/>
          <w:sz w:val="20"/>
          <w:lang w:val="es-ES"/>
        </w:rPr>
        <w:t xml:space="preserve"> </w:t>
      </w:r>
      <w:r w:rsidRPr="00F40755">
        <w:rPr>
          <w:rFonts w:ascii="GHEA Grapalat" w:hAnsi="GHEA Grapalat" w:cs="Sylfaen"/>
          <w:sz w:val="20"/>
        </w:rPr>
        <w:t>ոչինչ</w:t>
      </w:r>
      <w:r w:rsidRPr="00F40755">
        <w:rPr>
          <w:rFonts w:ascii="GHEA Grapalat" w:hAnsi="GHEA Grapalat" w:cs="Sylfaen"/>
          <w:sz w:val="20"/>
          <w:lang w:val="es-ES"/>
        </w:rPr>
        <w:t xml:space="preserve"> </w:t>
      </w:r>
      <w:r w:rsidRPr="00F40755">
        <w:rPr>
          <w:rFonts w:ascii="GHEA Grapalat" w:hAnsi="GHEA Grapalat" w:cs="Sylfaen"/>
          <w:sz w:val="20"/>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կողմից</w:t>
      </w:r>
      <w:r w:rsidR="004D5671" w:rsidRPr="00A71D81">
        <w:rPr>
          <w:rFonts w:ascii="GHEA Grapalat" w:hAnsi="GHEA Grapalat" w:cs="Sylfaen"/>
          <w:sz w:val="20"/>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միջոցով</w:t>
      </w:r>
      <w:r w:rsidR="004D5671" w:rsidRPr="00A71D81">
        <w:rPr>
          <w:rFonts w:ascii="GHEA Grapalat" w:hAnsi="GHEA Grapalat" w:cs="Sylfaen"/>
          <w:sz w:val="20"/>
        </w:rPr>
        <w:t>։</w:t>
      </w:r>
    </w:p>
    <w:p w14:paraId="4ECA4381" w14:textId="77777777" w:rsidR="00EB6E54" w:rsidRPr="00A71D81" w:rsidRDefault="00AA0AD8" w:rsidP="00EF3662">
      <w:pPr>
        <w:ind w:firstLine="567"/>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rPr>
        <w:lastRenderedPageBreak/>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2EBD148" w:rsidR="00096865" w:rsidRPr="00A71D81" w:rsidRDefault="00030D40" w:rsidP="00EF3662">
      <w:pPr>
        <w:ind w:firstLine="567"/>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rPr>
        <w:t>օրվանից</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089EADE0" w14:textId="5C1425DA" w:rsidR="00BA7FAD" w:rsidRPr="00A71D81" w:rsidRDefault="00AD6D6A" w:rsidP="00CF12EE">
      <w:pPr>
        <w:ind w:firstLine="567"/>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F96621" w:rsidRPr="00A71D81">
        <w:rPr>
          <w:rFonts w:ascii="GHEA Grapalat" w:hAnsi="GHEA Grapalat" w:cs="Sylfaen"/>
          <w:sz w:val="20"/>
          <w:lang w:val="af-ZA"/>
        </w:rPr>
        <w:t xml:space="preserve"> </w:t>
      </w:r>
    </w:p>
    <w:p w14:paraId="4A8113F6" w14:textId="01D9857B" w:rsidR="00BA7FAD" w:rsidRPr="00A71D81" w:rsidRDefault="00BA7FAD" w:rsidP="00BA7FAD">
      <w:pPr>
        <w:ind w:firstLine="567"/>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47749D">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77777777" w:rsidR="00BA7FAD" w:rsidRDefault="00BA7FAD" w:rsidP="00BA7FAD">
      <w:pPr>
        <w:pStyle w:val="af4"/>
        <w:shd w:val="clear" w:color="auto" w:fill="FFFFFF"/>
        <w:spacing w:before="0" w:beforeAutospacing="0" w:after="0" w:afterAutospacing="0"/>
        <w:ind w:firstLine="375"/>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959C618" w14:textId="77777777" w:rsidR="00A161E3" w:rsidRPr="007E2C83" w:rsidRDefault="00A161E3" w:rsidP="00A161E3">
      <w:pPr>
        <w:pStyle w:val="af4"/>
        <w:shd w:val="clear" w:color="auto" w:fill="FFFFFF"/>
        <w:spacing w:before="0" w:beforeAutospacing="0" w:after="0" w:afterAutospacing="0"/>
        <w:ind w:firstLine="375"/>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842302C" w14:textId="662667EA" w:rsidR="00CF12EE" w:rsidRPr="00A71D81" w:rsidRDefault="00BA7FAD" w:rsidP="00BA7FAD">
      <w:pPr>
        <w:ind w:firstLine="567"/>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p>
    <w:p w14:paraId="1E3EFE26" w14:textId="77777777" w:rsidR="00501A05" w:rsidRPr="00A71D81" w:rsidRDefault="00501A05" w:rsidP="00501A05">
      <w:pPr>
        <w:ind w:firstLine="567"/>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7777777" w:rsidR="00281740" w:rsidRPr="00A71D81" w:rsidRDefault="00281740" w:rsidP="00281740">
      <w:pPr>
        <w:ind w:firstLine="567"/>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BF1E2F" w:rsidRPr="00A71D81">
        <w:rPr>
          <w:rFonts w:ascii="GHEA Grapalat" w:hAnsi="GHEA Grapalat" w:cs="Sylfaen"/>
          <w:sz w:val="20"/>
          <w:vertAlign w:val="superscript"/>
          <w:lang w:val="hy-AM"/>
        </w:rPr>
        <w:t>1</w:t>
      </w:r>
      <w:r w:rsidR="00E05426" w:rsidRPr="00A71D81">
        <w:rPr>
          <w:rFonts w:ascii="GHEA Grapalat" w:hAnsi="GHEA Grapalat" w:cs="Sylfaen"/>
          <w:sz w:val="20"/>
          <w:vertAlign w:val="superscript"/>
          <w:lang w:val="hy-AM"/>
        </w:rPr>
        <w:t>3</w:t>
      </w:r>
    </w:p>
    <w:p w14:paraId="7154DD15" w14:textId="77777777" w:rsidR="00F562EA" w:rsidRPr="006D2E03" w:rsidRDefault="00F562EA" w:rsidP="006D2E03">
      <w:pPr>
        <w:shd w:val="clear" w:color="auto" w:fill="FFFFFF"/>
        <w:spacing w:line="360" w:lineRule="auto"/>
        <w:ind w:firstLine="375"/>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281740">
      <w:pPr>
        <w:ind w:firstLine="567"/>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w:t>
      </w:r>
      <w:r w:rsidR="00543250" w:rsidRPr="006D2E03">
        <w:rPr>
          <w:rFonts w:ascii="GHEA Grapalat" w:hAnsi="GHEA Grapalat" w:cs="Arial"/>
          <w:sz w:val="20"/>
          <w:lang w:val="hy-AM"/>
        </w:rPr>
        <w:lastRenderedPageBreak/>
        <w:t xml:space="preserve">միակողմանի հաստատված հայտարարության՝ տուժանքի կամ կանխիկ փողի ձևով: </w:t>
      </w:r>
    </w:p>
    <w:p w14:paraId="2161ED09" w14:textId="77777777" w:rsidR="00505AD4" w:rsidRPr="006D2E03" w:rsidRDefault="00030D40" w:rsidP="00EF3662">
      <w:pPr>
        <w:ind w:firstLine="567"/>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af4"/>
        <w:shd w:val="clear" w:color="auto" w:fill="FFFFFF"/>
        <w:spacing w:before="0" w:beforeAutospacing="0" w:after="0" w:afterAutospacing="0"/>
        <w:ind w:firstLine="375"/>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rPr>
          <w:rFonts w:ascii="GHEA Grapalat" w:hAnsi="GHEA Grapalat" w:cs="Sylfaen"/>
          <w:sz w:val="20"/>
          <w:lang w:val="af-ZA"/>
        </w:rPr>
      </w:pPr>
    </w:p>
    <w:p w14:paraId="5FD32C54" w14:textId="77777777" w:rsidR="00DB4EFF" w:rsidRPr="00A71D81" w:rsidRDefault="00DB4EFF" w:rsidP="006D2E03">
      <w:pPr>
        <w:ind w:firstLine="567"/>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rPr>
        <w:t>րդ</w:t>
      </w:r>
      <w:r w:rsidRPr="00A71D81">
        <w:rPr>
          <w:rFonts w:ascii="GHEA Grapalat" w:hAnsi="GHEA Grapalat" w:cs="Sylfaen"/>
          <w:sz w:val="20"/>
          <w:lang w:val="af-ZA"/>
        </w:rPr>
        <w:t xml:space="preserve"> </w:t>
      </w:r>
      <w:r w:rsidRPr="00A71D81">
        <w:rPr>
          <w:rFonts w:ascii="GHEA Grapalat" w:hAnsi="GHEA Grapalat" w:cs="Sylfaen"/>
          <w:sz w:val="20"/>
        </w:rPr>
        <w:t>հոդվածի</w:t>
      </w:r>
      <w:r w:rsidRPr="00A71D81">
        <w:rPr>
          <w:rFonts w:ascii="GHEA Grapalat" w:hAnsi="GHEA Grapalat" w:cs="Sylfaen"/>
          <w:sz w:val="20"/>
          <w:lang w:val="af-ZA"/>
        </w:rPr>
        <w:t xml:space="preserve"> </w:t>
      </w:r>
      <w:r w:rsidRPr="00A71D81">
        <w:rPr>
          <w:rFonts w:ascii="GHEA Grapalat" w:hAnsi="GHEA Grapalat" w:cs="Sylfaen"/>
          <w:sz w:val="20"/>
        </w:rPr>
        <w:t>համաձայն</w:t>
      </w:r>
      <w:r w:rsidRPr="00A71D81">
        <w:rPr>
          <w:rFonts w:ascii="GHEA Grapalat" w:hAnsi="GHEA Grapalat" w:cs="Sylfaen"/>
          <w:sz w:val="20"/>
          <w:lang w:val="af-ZA"/>
        </w:rPr>
        <w:t xml:space="preserve">` </w:t>
      </w:r>
      <w:r w:rsidRPr="00A71D81">
        <w:rPr>
          <w:rFonts w:ascii="GHEA Grapalat" w:hAnsi="GHEA Grapalat" w:cs="Sylfaen"/>
          <w:sz w:val="20"/>
        </w:rPr>
        <w:t>հանձնաժողովը</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ընթացակարգը</w:t>
      </w:r>
      <w:r w:rsidRPr="00A71D81">
        <w:rPr>
          <w:rFonts w:ascii="GHEA Grapalat" w:hAnsi="GHEA Grapalat" w:cs="Sylfaen"/>
          <w:sz w:val="20"/>
          <w:lang w:val="af-ZA"/>
        </w:rPr>
        <w:t xml:space="preserve"> </w:t>
      </w:r>
      <w:r w:rsidRPr="00A71D81">
        <w:rPr>
          <w:rFonts w:ascii="GHEA Grapalat" w:hAnsi="GHEA Grapalat" w:cs="Sylfaen"/>
          <w:sz w:val="20"/>
        </w:rPr>
        <w:t>չկայացած</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sidRPr="00A71D81">
        <w:rPr>
          <w:rFonts w:ascii="GHEA Grapalat" w:hAnsi="GHEA Grapalat" w:cs="Sylfaen"/>
          <w:sz w:val="20"/>
        </w:rPr>
        <w:t>հայտարարում</w:t>
      </w:r>
      <w:r w:rsidRPr="00A71D81">
        <w:rPr>
          <w:rFonts w:ascii="GHEA Grapalat" w:hAnsi="GHEA Grapalat" w:cs="Sylfaen"/>
          <w:sz w:val="20"/>
          <w:lang w:val="af-ZA"/>
        </w:rPr>
        <w:t xml:space="preserve">, </w:t>
      </w:r>
      <w:r w:rsidRPr="00A71D81">
        <w:rPr>
          <w:rFonts w:ascii="GHEA Grapalat" w:hAnsi="GHEA Grapalat" w:cs="Sylfaen"/>
          <w:sz w:val="20"/>
        </w:rPr>
        <w:t>եթե</w:t>
      </w:r>
      <w:r w:rsidRPr="00A71D81">
        <w:rPr>
          <w:rFonts w:ascii="GHEA Grapalat" w:hAnsi="GHEA Grapalat" w:cs="Sylfaen"/>
          <w:sz w:val="20"/>
          <w:lang w:val="af-ZA"/>
        </w:rPr>
        <w:t>`</w:t>
      </w:r>
    </w:p>
    <w:p w14:paraId="025DCB64" w14:textId="77777777" w:rsidR="00096865" w:rsidRPr="00A71D81" w:rsidRDefault="00096865" w:rsidP="00EF3662">
      <w:pPr>
        <w:ind w:firstLine="567"/>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rPr>
        <w:t>հայտերից</w:t>
      </w:r>
      <w:r w:rsidRPr="00A71D81">
        <w:rPr>
          <w:rFonts w:ascii="GHEA Grapalat" w:hAnsi="GHEA Grapalat" w:cs="Sylfaen"/>
          <w:sz w:val="20"/>
          <w:lang w:val="af-ZA"/>
        </w:rPr>
        <w:t xml:space="preserve"> </w:t>
      </w:r>
      <w:r w:rsidRPr="00A71D81">
        <w:rPr>
          <w:rFonts w:ascii="GHEA Grapalat" w:hAnsi="GHEA Grapalat" w:cs="Sylfaen"/>
          <w:sz w:val="20"/>
        </w:rPr>
        <w:t>ոչ</w:t>
      </w:r>
      <w:r w:rsidRPr="00A71D81">
        <w:rPr>
          <w:rFonts w:ascii="GHEA Grapalat" w:hAnsi="GHEA Grapalat" w:cs="Sylfaen"/>
          <w:sz w:val="20"/>
          <w:lang w:val="af-ZA"/>
        </w:rPr>
        <w:t xml:space="preserve"> </w:t>
      </w:r>
      <w:r w:rsidRPr="00A71D81">
        <w:rPr>
          <w:rFonts w:ascii="GHEA Grapalat" w:hAnsi="GHEA Grapalat" w:cs="Sylfaen"/>
          <w:sz w:val="20"/>
        </w:rPr>
        <w:t>մեկը</w:t>
      </w:r>
      <w:r w:rsidRPr="00A71D81">
        <w:rPr>
          <w:rFonts w:ascii="GHEA Grapalat" w:hAnsi="GHEA Grapalat" w:cs="Sylfaen"/>
          <w:sz w:val="20"/>
          <w:lang w:val="af-ZA"/>
        </w:rPr>
        <w:t xml:space="preserve"> </w:t>
      </w:r>
      <w:r w:rsidRPr="00A71D81">
        <w:rPr>
          <w:rFonts w:ascii="GHEA Grapalat" w:hAnsi="GHEA Grapalat" w:cs="Sylfaen"/>
          <w:sz w:val="20"/>
        </w:rPr>
        <w:t>չի</w:t>
      </w:r>
      <w:r w:rsidRPr="00A71D81">
        <w:rPr>
          <w:rFonts w:ascii="GHEA Grapalat" w:hAnsi="GHEA Grapalat" w:cs="Sylfaen"/>
          <w:sz w:val="20"/>
          <w:lang w:val="af-ZA"/>
        </w:rPr>
        <w:t xml:space="preserve"> </w:t>
      </w:r>
      <w:r w:rsidRPr="00A71D81">
        <w:rPr>
          <w:rFonts w:ascii="GHEA Grapalat" w:hAnsi="GHEA Grapalat" w:cs="Sylfaen"/>
          <w:sz w:val="20"/>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rPr>
        <w:t>հրավերի</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w:t>
      </w:r>
    </w:p>
    <w:p w14:paraId="635073AC" w14:textId="3CB229D2" w:rsidR="00096865" w:rsidRPr="00A71D81" w:rsidRDefault="00096865" w:rsidP="00EF3662">
      <w:pPr>
        <w:ind w:firstLine="567"/>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rPr>
        <w:t>դադարում</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sidRPr="00A71D81">
        <w:rPr>
          <w:rFonts w:ascii="GHEA Grapalat" w:hAnsi="GHEA Grapalat" w:cs="Sylfaen"/>
          <w:sz w:val="20"/>
        </w:rPr>
        <w:t>գոյություն</w:t>
      </w:r>
      <w:r w:rsidRPr="00A71D81">
        <w:rPr>
          <w:rFonts w:ascii="GHEA Grapalat" w:hAnsi="GHEA Grapalat" w:cs="Sylfaen"/>
          <w:sz w:val="20"/>
          <w:lang w:val="af-ZA"/>
        </w:rPr>
        <w:t xml:space="preserve"> </w:t>
      </w:r>
      <w:r w:rsidRPr="00A71D81">
        <w:rPr>
          <w:rFonts w:ascii="GHEA Grapalat" w:hAnsi="GHEA Grapalat" w:cs="Sylfaen"/>
          <w:sz w:val="20"/>
        </w:rPr>
        <w:t>ունենալ</w:t>
      </w:r>
      <w:r w:rsidRPr="00A71D81">
        <w:rPr>
          <w:rFonts w:ascii="GHEA Grapalat" w:hAnsi="GHEA Grapalat" w:cs="Sylfaen"/>
          <w:sz w:val="20"/>
          <w:lang w:val="af-ZA"/>
        </w:rPr>
        <w:t xml:space="preserve"> </w:t>
      </w: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rPr>
        <w:t>ավագանու</w:t>
      </w:r>
      <w:r w:rsidR="00FF0FE2"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FF0FE2" w:rsidRPr="00A71D81">
        <w:rPr>
          <w:rFonts w:ascii="GHEA Grapalat" w:hAnsi="GHEA Grapalat" w:cs="Sylfaen"/>
          <w:sz w:val="20"/>
          <w:lang w:val="hy-AM"/>
        </w:rPr>
        <w:t>:</w:t>
      </w:r>
    </w:p>
    <w:p w14:paraId="20727E1B" w14:textId="77777777" w:rsidR="00096865" w:rsidRPr="00A71D81" w:rsidRDefault="00096865" w:rsidP="00EF3662">
      <w:pPr>
        <w:ind w:firstLine="567"/>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rPr>
        <w:t>պայմանագիր</w:t>
      </w:r>
      <w:r w:rsidRPr="00A71D81">
        <w:rPr>
          <w:rFonts w:ascii="GHEA Grapalat" w:hAnsi="GHEA Grapalat" w:cs="Sylfaen"/>
          <w:sz w:val="20"/>
          <w:lang w:val="af-ZA"/>
        </w:rPr>
        <w:t xml:space="preserve"> </w:t>
      </w:r>
      <w:r w:rsidRPr="00A71D81">
        <w:rPr>
          <w:rFonts w:ascii="GHEA Grapalat" w:hAnsi="GHEA Grapalat" w:cs="Sylfaen"/>
          <w:sz w:val="20"/>
        </w:rPr>
        <w:t>չի</w:t>
      </w:r>
      <w:r w:rsidRPr="00A71D81">
        <w:rPr>
          <w:rFonts w:ascii="GHEA Grapalat" w:hAnsi="GHEA Grapalat" w:cs="Sylfaen"/>
          <w:sz w:val="20"/>
          <w:lang w:val="af-ZA"/>
        </w:rPr>
        <w:t xml:space="preserve"> </w:t>
      </w:r>
      <w:r w:rsidRPr="00A71D81">
        <w:rPr>
          <w:rFonts w:ascii="GHEA Grapalat" w:hAnsi="GHEA Grapalat" w:cs="Sylfaen"/>
          <w:sz w:val="20"/>
        </w:rPr>
        <w:t>կնքվում</w:t>
      </w:r>
      <w:r w:rsidR="004D5671" w:rsidRPr="00A71D81">
        <w:rPr>
          <w:rFonts w:ascii="GHEA Grapalat" w:hAnsi="GHEA Grapalat" w:cs="Sylfaen"/>
          <w:sz w:val="20"/>
        </w:rPr>
        <w:t>։</w:t>
      </w:r>
    </w:p>
    <w:p w14:paraId="72ED2B19" w14:textId="77777777" w:rsidR="00CA1C11" w:rsidRPr="00A71D81" w:rsidRDefault="00731D26" w:rsidP="00EF3662">
      <w:pPr>
        <w:ind w:firstLine="567"/>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lastRenderedPageBreak/>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77777777" w:rsidR="003B269F" w:rsidRPr="004B72E3" w:rsidRDefault="003B269F" w:rsidP="003B269F">
      <w:pPr>
        <w:pStyle w:val="af4"/>
        <w:shd w:val="clear" w:color="auto" w:fill="FFFFFF"/>
        <w:spacing w:before="0" w:beforeAutospacing="0" w:after="0" w:afterAutospacing="0"/>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lastRenderedPageBreak/>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70B1FE9F" w:rsidR="00096865" w:rsidRPr="00A71D81" w:rsidRDefault="007B335C" w:rsidP="00EF3662">
      <w:pPr>
        <w:pStyle w:val="aa"/>
        <w:ind w:right="-7"/>
        <w:jc w:val="center"/>
        <w:rPr>
          <w:rFonts w:ascii="GHEA Grapalat" w:hAnsi="GHEA Grapalat"/>
          <w:b/>
          <w:szCs w:val="22"/>
          <w:lang w:val="af-ZA"/>
        </w:rPr>
      </w:pPr>
      <w:r w:rsidRPr="007B335C">
        <w:rPr>
          <w:rFonts w:ascii="GHEA Grapalat" w:hAnsi="GHEA Grapalat" w:cs="Sylfaen"/>
          <w:b/>
          <w:szCs w:val="22"/>
          <w:lang w:val="hy-AM"/>
        </w:rPr>
        <w:t>ԳՆԱՆՄԱՆ ՀԱՐՑՄԱՆ</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Հ</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Ա</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Յ</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Տ</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Ը</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Պ</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Ա</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Տ</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Ր</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Ա</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Ս</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Տ</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Ե</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Լ</w:t>
      </w:r>
      <w:r w:rsidR="00096865" w:rsidRPr="007B335C">
        <w:rPr>
          <w:rFonts w:ascii="GHEA Grapalat" w:hAnsi="GHEA Grapalat"/>
          <w:b/>
          <w:szCs w:val="22"/>
          <w:lang w:val="af-ZA"/>
        </w:rPr>
        <w:t xml:space="preserve"> </w:t>
      </w:r>
      <w:r w:rsidR="00096865" w:rsidRPr="007B335C">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հրահանգը</w:t>
      </w:r>
      <w:r w:rsidRPr="00A71D81">
        <w:rPr>
          <w:rFonts w:ascii="GHEA Grapalat" w:hAnsi="GHEA Grapalat" w:cs="Sylfaen"/>
          <w:sz w:val="20"/>
          <w:lang w:val="af-ZA"/>
        </w:rPr>
        <w:t xml:space="preserve"> </w:t>
      </w:r>
      <w:r w:rsidRPr="00A71D81">
        <w:rPr>
          <w:rFonts w:ascii="GHEA Grapalat" w:hAnsi="GHEA Grapalat" w:cs="Sylfaen"/>
          <w:sz w:val="20"/>
        </w:rPr>
        <w:t>նպատակ</w:t>
      </w:r>
      <w:r w:rsidRPr="00A71D81">
        <w:rPr>
          <w:rFonts w:ascii="GHEA Grapalat" w:hAnsi="GHEA Grapalat" w:cs="Sylfaen"/>
          <w:sz w:val="20"/>
          <w:lang w:val="af-ZA"/>
        </w:rPr>
        <w:t xml:space="preserve"> </w:t>
      </w:r>
      <w:r w:rsidRPr="00A71D81">
        <w:rPr>
          <w:rFonts w:ascii="GHEA Grapalat" w:hAnsi="GHEA Grapalat" w:cs="Sylfaen"/>
          <w:sz w:val="20"/>
        </w:rPr>
        <w:t>ունի</w:t>
      </w:r>
      <w:r w:rsidRPr="00A71D81">
        <w:rPr>
          <w:rFonts w:ascii="GHEA Grapalat" w:hAnsi="GHEA Grapalat" w:cs="Sylfaen"/>
          <w:sz w:val="20"/>
          <w:lang w:val="af-ZA"/>
        </w:rPr>
        <w:t xml:space="preserve"> </w:t>
      </w:r>
      <w:r w:rsidRPr="00A71D81">
        <w:rPr>
          <w:rFonts w:ascii="GHEA Grapalat" w:hAnsi="GHEA Grapalat" w:cs="Sylfaen"/>
          <w:sz w:val="20"/>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rPr>
        <w:t>ասնակիցներին</w:t>
      </w:r>
      <w:r w:rsidRPr="00A71D81">
        <w:rPr>
          <w:rFonts w:ascii="GHEA Grapalat" w:hAnsi="GHEA Grapalat" w:cs="Sylfaen"/>
          <w:sz w:val="20"/>
          <w:lang w:val="af-ZA"/>
        </w:rPr>
        <w:t xml:space="preserve"> </w:t>
      </w:r>
      <w:r w:rsidRPr="00A71D81">
        <w:rPr>
          <w:rFonts w:ascii="GHEA Grapalat" w:hAnsi="GHEA Grapalat" w:cs="Sylfaen"/>
          <w:sz w:val="20"/>
        </w:rPr>
        <w:t>հայտը</w:t>
      </w:r>
      <w:r w:rsidRPr="00A71D81">
        <w:rPr>
          <w:rFonts w:ascii="GHEA Grapalat" w:hAnsi="GHEA Grapalat" w:cs="Sylfae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Sylfaen"/>
          <w:sz w:val="20"/>
        </w:rPr>
        <w:t>։</w:t>
      </w:r>
    </w:p>
    <w:p w14:paraId="14F04C97" w14:textId="77777777" w:rsidR="00096865" w:rsidRPr="00A71D81" w:rsidRDefault="00096865" w:rsidP="00EF3662">
      <w:pPr>
        <w:ind w:firstLine="567"/>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rPr>
        <w:t>ասնակիցը</w:t>
      </w:r>
      <w:r w:rsidRPr="00A71D81">
        <w:rPr>
          <w:rFonts w:ascii="GHEA Grapalat" w:hAnsi="GHEA Grapalat" w:cs="Sylfaen"/>
          <w:sz w:val="20"/>
          <w:lang w:val="af-ZA"/>
        </w:rPr>
        <w:t xml:space="preserve"> </w:t>
      </w:r>
      <w:r w:rsidRPr="00A71D81">
        <w:rPr>
          <w:rFonts w:ascii="GHEA Grapalat" w:hAnsi="GHEA Grapalat" w:cs="Sylfaen"/>
          <w:sz w:val="20"/>
        </w:rPr>
        <w:t>պահանջվող</w:t>
      </w:r>
      <w:r w:rsidRPr="00A71D81">
        <w:rPr>
          <w:rFonts w:ascii="GHEA Grapalat" w:hAnsi="GHEA Grapalat" w:cs="Sylfaen"/>
          <w:sz w:val="20"/>
          <w:lang w:val="af-ZA"/>
        </w:rPr>
        <w:t xml:space="preserve"> </w:t>
      </w:r>
      <w:r w:rsidRPr="00A71D81">
        <w:rPr>
          <w:rFonts w:ascii="GHEA Grapalat" w:hAnsi="GHEA Grapalat" w:cs="Sylfaen"/>
          <w:sz w:val="20"/>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rPr>
        <w:t>կարող</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sidRPr="00A71D81">
        <w:rPr>
          <w:rFonts w:ascii="GHEA Grapalat" w:hAnsi="GHEA Grapalat" w:cs="Sylfaen"/>
          <w:sz w:val="20"/>
        </w:rPr>
        <w:t>ներկայացնել</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հրահանգով</w:t>
      </w:r>
      <w:r w:rsidRPr="00A71D81">
        <w:rPr>
          <w:rFonts w:ascii="GHEA Grapalat" w:hAnsi="GHEA Grapalat" w:cs="Sylfaen"/>
          <w:sz w:val="20"/>
          <w:lang w:val="af-ZA"/>
        </w:rPr>
        <w:t xml:space="preserve"> </w:t>
      </w:r>
      <w:r w:rsidRPr="00A71D81">
        <w:rPr>
          <w:rFonts w:ascii="GHEA Grapalat" w:hAnsi="GHEA Grapalat" w:cs="Sylfaen"/>
          <w:sz w:val="20"/>
        </w:rPr>
        <w:t>առաջարկվող</w:t>
      </w:r>
      <w:r w:rsidRPr="00A71D81">
        <w:rPr>
          <w:rFonts w:ascii="GHEA Grapalat" w:hAnsi="GHEA Grapalat" w:cs="Sylfaen"/>
          <w:sz w:val="20"/>
          <w:lang w:val="af-ZA"/>
        </w:rPr>
        <w:t xml:space="preserve"> </w:t>
      </w:r>
      <w:r w:rsidRPr="00A71D81">
        <w:rPr>
          <w:rFonts w:ascii="GHEA Grapalat" w:hAnsi="GHEA Grapalat" w:cs="Sylfaen"/>
          <w:sz w:val="20"/>
        </w:rPr>
        <w:t>ձևերից</w:t>
      </w:r>
      <w:r w:rsidRPr="00A71D81">
        <w:rPr>
          <w:rFonts w:ascii="GHEA Grapalat" w:hAnsi="GHEA Grapalat" w:cs="Sylfaen"/>
          <w:sz w:val="20"/>
          <w:lang w:val="af-ZA"/>
        </w:rPr>
        <w:t xml:space="preserve"> </w:t>
      </w:r>
      <w:r w:rsidRPr="00A71D81">
        <w:rPr>
          <w:rFonts w:ascii="GHEA Grapalat" w:hAnsi="GHEA Grapalat" w:cs="Sylfaen"/>
          <w:sz w:val="20"/>
        </w:rPr>
        <w:t>տարբերվող</w:t>
      </w:r>
      <w:r w:rsidRPr="00A71D81">
        <w:rPr>
          <w:rFonts w:ascii="GHEA Grapalat" w:hAnsi="GHEA Grapalat" w:cs="Sylfaen"/>
          <w:sz w:val="20"/>
          <w:lang w:val="af-ZA"/>
        </w:rPr>
        <w:t xml:space="preserve">` </w:t>
      </w:r>
      <w:r w:rsidRPr="00A71D81">
        <w:rPr>
          <w:rFonts w:ascii="GHEA Grapalat" w:hAnsi="GHEA Grapalat" w:cs="Sylfaen"/>
          <w:sz w:val="20"/>
        </w:rPr>
        <w:t>այլ</w:t>
      </w:r>
      <w:r w:rsidRPr="00A71D81">
        <w:rPr>
          <w:rFonts w:ascii="GHEA Grapalat" w:hAnsi="GHEA Grapalat" w:cs="Sylfaen"/>
          <w:sz w:val="20"/>
          <w:lang w:val="af-ZA"/>
        </w:rPr>
        <w:t xml:space="preserve"> </w:t>
      </w:r>
      <w:r w:rsidRPr="00A71D81">
        <w:rPr>
          <w:rFonts w:ascii="GHEA Grapalat" w:hAnsi="GHEA Grapalat" w:cs="Sylfaen"/>
          <w:sz w:val="20"/>
        </w:rPr>
        <w:t>ձևերով</w:t>
      </w:r>
      <w:r w:rsidRPr="00A71D81">
        <w:rPr>
          <w:rFonts w:ascii="GHEA Grapalat" w:hAnsi="GHEA Grapalat" w:cs="Sylfaen"/>
          <w:sz w:val="20"/>
          <w:lang w:val="af-ZA"/>
        </w:rPr>
        <w:t xml:space="preserve">` </w:t>
      </w:r>
      <w:r w:rsidRPr="00A71D81">
        <w:rPr>
          <w:rFonts w:ascii="GHEA Grapalat" w:hAnsi="GHEA Grapalat" w:cs="Sylfaen"/>
          <w:sz w:val="20"/>
        </w:rPr>
        <w:t>պահպանելով</w:t>
      </w:r>
      <w:r w:rsidRPr="00A71D81">
        <w:rPr>
          <w:rFonts w:ascii="GHEA Grapalat" w:hAnsi="GHEA Grapalat" w:cs="Sylfaen"/>
          <w:sz w:val="20"/>
          <w:lang w:val="af-ZA"/>
        </w:rPr>
        <w:t xml:space="preserve"> </w:t>
      </w:r>
      <w:r w:rsidRPr="00A71D81">
        <w:rPr>
          <w:rFonts w:ascii="GHEA Grapalat" w:hAnsi="GHEA Grapalat" w:cs="Sylfaen"/>
          <w:sz w:val="20"/>
        </w:rPr>
        <w:t>պահանջվող</w:t>
      </w:r>
      <w:r w:rsidRPr="00A71D81">
        <w:rPr>
          <w:rFonts w:ascii="GHEA Grapalat" w:hAnsi="GHEA Grapalat" w:cs="Sylfaen"/>
          <w:sz w:val="20"/>
          <w:lang w:val="af-ZA"/>
        </w:rPr>
        <w:t xml:space="preserve"> </w:t>
      </w:r>
      <w:r w:rsidRPr="00A71D81">
        <w:rPr>
          <w:rFonts w:ascii="GHEA Grapalat" w:hAnsi="GHEA Grapalat" w:cs="Sylfaen"/>
          <w:sz w:val="20"/>
        </w:rPr>
        <w:t>վավերապայմանները</w:t>
      </w:r>
      <w:r w:rsidR="004D5671" w:rsidRPr="00A71D81">
        <w:rPr>
          <w:rFonts w:ascii="GHEA Grapalat" w:hAnsi="GHEA Grapalat" w:cs="Sylfaen"/>
          <w:sz w:val="20"/>
        </w:rPr>
        <w:t>։</w:t>
      </w:r>
    </w:p>
    <w:p w14:paraId="61B6EC95" w14:textId="77777777" w:rsidR="00096865" w:rsidRPr="00A71D81" w:rsidRDefault="00096865" w:rsidP="00EF3662">
      <w:pPr>
        <w:ind w:firstLine="567"/>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rPr>
        <w:t>ռուսերեն</w:t>
      </w:r>
      <w:r w:rsidR="004D5671" w:rsidRPr="00A71D81">
        <w:rPr>
          <w:rFonts w:ascii="GHEA Grapalat" w:hAnsi="GHEA Grapalat" w:cs="Sylfaen"/>
          <w:sz w:val="20"/>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5"/>
      </w:r>
    </w:p>
    <w:p w14:paraId="678F3A56" w14:textId="77777777" w:rsidR="006505D2" w:rsidRPr="00A71D81" w:rsidRDefault="002C4DBF" w:rsidP="006A26BE">
      <w:pPr>
        <w:ind w:firstLine="567"/>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4B7C30" w:rsidRPr="00A71D81">
        <w:rPr>
          <w:rFonts w:ascii="GHEA Grapalat" w:hAnsi="GHEA Grapalat"/>
          <w:sz w:val="20"/>
          <w:vertAlign w:val="superscript"/>
          <w:lang w:val="af-ZA"/>
        </w:rPr>
        <w:t>16</w:t>
      </w:r>
      <w:r w:rsidR="00AE3B58" w:rsidRPr="00A71D81">
        <w:rPr>
          <w:rStyle w:val="af6"/>
          <w:rFonts w:ascii="GHEA Grapalat" w:hAnsi="GHEA Grapalat"/>
          <w:color w:val="FFFFFF"/>
          <w:sz w:val="20"/>
          <w:lang w:val="hy-AM"/>
        </w:rPr>
        <w:footnoteReference w:id="6"/>
      </w:r>
    </w:p>
    <w:p w14:paraId="7CBDD812" w14:textId="77777777" w:rsidR="00E67BA7" w:rsidRPr="00A71D81" w:rsidRDefault="00096865" w:rsidP="00EF3662">
      <w:pPr>
        <w:ind w:firstLine="567"/>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rPr>
          <w:rFonts w:ascii="GHEA Grapalat" w:hAnsi="GHEA Grapalat"/>
          <w:b/>
          <w:sz w:val="20"/>
          <w:lang w:val="af-ZA"/>
        </w:rPr>
      </w:pPr>
    </w:p>
    <w:p w14:paraId="036B4865" w14:textId="77777777" w:rsidR="009247B8" w:rsidRPr="00A71D81" w:rsidRDefault="009247B8" w:rsidP="00EF3662">
      <w:pPr>
        <w:ind w:firstLine="567"/>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rPr>
        <w:t>է</w:t>
      </w:r>
      <w:r w:rsidRPr="00A71D81">
        <w:rPr>
          <w:rFonts w:ascii="GHEA Grapalat" w:hAnsi="GHEA Grapalat" w:cs="Sylfaen"/>
          <w:sz w:val="20"/>
          <w:szCs w:val="20"/>
          <w:lang w:val="es-ES"/>
        </w:rPr>
        <w:t xml:space="preserve"> </w:t>
      </w:r>
      <w:r w:rsidRPr="00A71D81">
        <w:rPr>
          <w:rFonts w:ascii="GHEA Grapalat" w:hAnsi="GHEA Grapalat" w:cs="Sylfaen"/>
          <w:sz w:val="20"/>
          <w:szCs w:val="20"/>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rPr>
        <w:t>կարգով։</w:t>
      </w:r>
      <w:r w:rsidRPr="00A71D81">
        <w:rPr>
          <w:rFonts w:ascii="GHEA Grapalat" w:hAnsi="GHEA Grapalat" w:cs="Sylfaen"/>
          <w:sz w:val="20"/>
          <w:szCs w:val="20"/>
          <w:lang w:val="es-ES"/>
        </w:rPr>
        <w:t xml:space="preserve"> </w:t>
      </w:r>
    </w:p>
    <w:p w14:paraId="23821292" w14:textId="7C00E55D" w:rsidR="009247B8" w:rsidRPr="00A71D81" w:rsidRDefault="009247B8" w:rsidP="009247B8">
      <w:pPr>
        <w:ind w:firstLine="567"/>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w:t>
      </w:r>
      <w:r w:rsidRPr="00A71D81">
        <w:rPr>
          <w:rFonts w:ascii="GHEA Grapalat" w:hAnsi="GHEA Grapalat" w:cs="Sylfaen"/>
          <w:sz w:val="20"/>
          <w:szCs w:val="20"/>
          <w:lang w:val="es-ES"/>
        </w:rPr>
        <w:lastRenderedPageBreak/>
        <w:t xml:space="preserve">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B335C">
        <w:rPr>
          <w:rFonts w:ascii="GHEA Grapalat" w:hAnsi="GHEA Grapalat"/>
          <w:sz w:val="20"/>
          <w:szCs w:val="20"/>
          <w:lang w:val="hy-AM"/>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rPr>
        <w:t>Հայտում</w:t>
      </w:r>
      <w:r w:rsidRPr="00A71D81">
        <w:rPr>
          <w:rFonts w:ascii="GHEA Grapalat" w:hAnsi="GHEA Grapalat" w:cs="Sylfaen"/>
          <w:sz w:val="20"/>
          <w:lang w:val="af-ZA"/>
        </w:rPr>
        <w:t xml:space="preserve"> </w:t>
      </w:r>
      <w:r w:rsidRPr="00A71D81">
        <w:rPr>
          <w:rFonts w:ascii="GHEA Grapalat" w:hAnsi="GHEA Grapalat" w:cs="Sylfaen"/>
          <w:sz w:val="20"/>
        </w:rPr>
        <w:t>ներառվող</w:t>
      </w:r>
      <w:r w:rsidRPr="00A71D81">
        <w:rPr>
          <w:rFonts w:ascii="GHEA Grapalat" w:hAnsi="GHEA Grapalat" w:cs="Sylfaen"/>
          <w:sz w:val="20"/>
          <w:lang w:val="af-ZA"/>
        </w:rPr>
        <w:t xml:space="preserve"> </w:t>
      </w:r>
      <w:r w:rsidRPr="00A71D81">
        <w:rPr>
          <w:rFonts w:ascii="GHEA Grapalat" w:hAnsi="GHEA Grapalat" w:cs="Sylfaen"/>
          <w:sz w:val="20"/>
        </w:rPr>
        <w:t>բնօրինակ</w:t>
      </w:r>
      <w:r w:rsidRPr="00A71D81">
        <w:rPr>
          <w:rFonts w:ascii="GHEA Grapalat" w:hAnsi="GHEA Grapalat" w:cs="Sylfaen"/>
          <w:sz w:val="20"/>
          <w:lang w:val="af-ZA"/>
        </w:rPr>
        <w:t xml:space="preserve"> </w:t>
      </w:r>
      <w:r w:rsidRPr="00A71D81">
        <w:rPr>
          <w:rFonts w:ascii="GHEA Grapalat" w:hAnsi="GHEA Grapalat" w:cs="Sylfaen"/>
          <w:sz w:val="20"/>
        </w:rPr>
        <w:t>փաստաթղթերի</w:t>
      </w:r>
      <w:r w:rsidRPr="00A71D81">
        <w:rPr>
          <w:rFonts w:ascii="GHEA Grapalat" w:hAnsi="GHEA Grapalat" w:cs="Sylfaen"/>
          <w:sz w:val="20"/>
          <w:lang w:val="af-ZA"/>
        </w:rPr>
        <w:t xml:space="preserve"> </w:t>
      </w:r>
      <w:r w:rsidRPr="00A71D81">
        <w:rPr>
          <w:rFonts w:ascii="GHEA Grapalat" w:hAnsi="GHEA Grapalat" w:cs="Sylfaen"/>
          <w:sz w:val="20"/>
        </w:rPr>
        <w:t>փոխարեն</w:t>
      </w:r>
      <w:r w:rsidRPr="00A71D81">
        <w:rPr>
          <w:rFonts w:ascii="GHEA Grapalat" w:hAnsi="GHEA Grapalat" w:cs="Sylfaen"/>
          <w:sz w:val="20"/>
          <w:lang w:val="af-ZA"/>
        </w:rPr>
        <w:t xml:space="preserve"> </w:t>
      </w:r>
      <w:r w:rsidRPr="00A71D81">
        <w:rPr>
          <w:rFonts w:ascii="GHEA Grapalat" w:hAnsi="GHEA Grapalat" w:cs="Sylfaen"/>
          <w:sz w:val="20"/>
        </w:rPr>
        <w:t>կարող</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ներկայացվել</w:t>
      </w:r>
      <w:r w:rsidRPr="00A71D81">
        <w:rPr>
          <w:rFonts w:ascii="GHEA Grapalat" w:hAnsi="GHEA Grapalat" w:cs="Sylfaen"/>
          <w:sz w:val="20"/>
          <w:lang w:val="af-ZA"/>
        </w:rPr>
        <w:t xml:space="preserve"> </w:t>
      </w:r>
      <w:r w:rsidRPr="00A71D81">
        <w:rPr>
          <w:rFonts w:ascii="GHEA Grapalat" w:hAnsi="GHEA Grapalat" w:cs="Sylfaen"/>
          <w:sz w:val="20"/>
        </w:rPr>
        <w:t>դրանց</w:t>
      </w:r>
      <w:r w:rsidRPr="00A71D81">
        <w:rPr>
          <w:rFonts w:ascii="GHEA Grapalat" w:hAnsi="GHEA Grapalat" w:cs="Sylfaen"/>
          <w:sz w:val="20"/>
          <w:lang w:val="af-ZA"/>
        </w:rPr>
        <w:t xml:space="preserve"> </w:t>
      </w:r>
      <w:r w:rsidRPr="00A71D81">
        <w:rPr>
          <w:rFonts w:ascii="GHEA Grapalat" w:hAnsi="GHEA Grapalat" w:cs="Sylfaen"/>
          <w:sz w:val="20"/>
        </w:rPr>
        <w:t>նոտարական</w:t>
      </w:r>
      <w:r w:rsidRPr="00A71D81">
        <w:rPr>
          <w:rFonts w:ascii="GHEA Grapalat" w:hAnsi="GHEA Grapalat" w:cs="Sylfaen"/>
          <w:sz w:val="20"/>
          <w:lang w:val="af-ZA"/>
        </w:rPr>
        <w:t xml:space="preserve"> </w:t>
      </w:r>
      <w:r w:rsidRPr="00A71D81">
        <w:rPr>
          <w:rFonts w:ascii="GHEA Grapalat" w:hAnsi="GHEA Grapalat" w:cs="Sylfaen"/>
          <w:sz w:val="20"/>
        </w:rPr>
        <w:t>կարգով</w:t>
      </w:r>
      <w:r w:rsidRPr="00A71D81">
        <w:rPr>
          <w:rFonts w:ascii="GHEA Grapalat" w:hAnsi="GHEA Grapalat" w:cs="Sylfaen"/>
          <w:sz w:val="20"/>
          <w:lang w:val="af-ZA"/>
        </w:rPr>
        <w:t xml:space="preserve"> </w:t>
      </w:r>
      <w:r w:rsidRPr="00A71D81">
        <w:rPr>
          <w:rFonts w:ascii="GHEA Grapalat" w:hAnsi="GHEA Grapalat" w:cs="Sylfaen"/>
          <w:sz w:val="20"/>
        </w:rPr>
        <w:t>վավերացված</w:t>
      </w:r>
      <w:r w:rsidRPr="00A71D81">
        <w:rPr>
          <w:rFonts w:ascii="GHEA Grapalat" w:hAnsi="GHEA Grapalat" w:cs="Sylfaen"/>
          <w:sz w:val="20"/>
          <w:lang w:val="af-ZA"/>
        </w:rPr>
        <w:t xml:space="preserve"> </w:t>
      </w:r>
      <w:r w:rsidRPr="00A71D81">
        <w:rPr>
          <w:rFonts w:ascii="GHEA Grapalat" w:hAnsi="GHEA Grapalat" w:cs="Sylfaen"/>
          <w:sz w:val="20"/>
        </w:rPr>
        <w:t>օրինակները։</w:t>
      </w:r>
    </w:p>
    <w:p w14:paraId="500F39B7"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0515795A" w14:textId="77777777"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r w:rsidR="00DA0240" w:rsidRPr="00A71D81">
        <w:rPr>
          <w:rFonts w:ascii="GHEA Grapalat" w:hAnsi="GHEA Grapalat" w:cs="Sylfaen"/>
          <w:b/>
          <w:sz w:val="20"/>
          <w:lang w:val="es-ES"/>
        </w:rPr>
        <w:lastRenderedPageBreak/>
        <w:tab/>
      </w:r>
    </w:p>
    <w:p w14:paraId="23DD2F83"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7B335C" w:rsidRDefault="00B2572B" w:rsidP="007B335C">
      <w:pPr>
        <w:pStyle w:val="31"/>
        <w:spacing w:line="240" w:lineRule="auto"/>
        <w:jc w:val="right"/>
        <w:rPr>
          <w:rFonts w:ascii="GHEA Grapalat" w:hAnsi="GHEA Grapalat" w:cs="Sylfaen"/>
          <w:b/>
          <w:lang w:val="hy-AM"/>
        </w:rPr>
      </w:pPr>
      <w:r w:rsidRPr="007B335C">
        <w:rPr>
          <w:rFonts w:ascii="GHEA Grapalat" w:hAnsi="GHEA Grapalat" w:cs="Sylfaen"/>
          <w:b/>
          <w:lang w:val="hy-AM"/>
        </w:rPr>
        <w:t>Հավելված  N 1</w:t>
      </w:r>
    </w:p>
    <w:p w14:paraId="4CB14D55" w14:textId="7A378CD4" w:rsidR="00B2572B" w:rsidRPr="007B335C" w:rsidRDefault="003A5D95" w:rsidP="00EF3662">
      <w:pPr>
        <w:pStyle w:val="31"/>
        <w:spacing w:line="240" w:lineRule="auto"/>
        <w:jc w:val="right"/>
        <w:rPr>
          <w:rFonts w:ascii="GHEA Grapalat" w:hAnsi="GHEA Grapalat" w:cs="Sylfaen"/>
          <w:b/>
          <w:lang w:val="hy-AM"/>
        </w:rPr>
      </w:pPr>
      <w:r>
        <w:rPr>
          <w:rFonts w:ascii="GHEA Grapalat" w:hAnsi="GHEA Grapalat" w:cs="Sylfaen"/>
          <w:b/>
          <w:lang w:val="hy-AM"/>
        </w:rPr>
        <w:t>ԱՄՓՀ-ՀՄԱԱՊՁԲ-42/25</w:t>
      </w:r>
      <w:r w:rsidR="00B95D8A">
        <w:rPr>
          <w:rFonts w:ascii="GHEA Grapalat" w:hAnsi="GHEA Grapalat" w:cs="Sylfaen"/>
          <w:b/>
          <w:lang w:val="hy-AM"/>
        </w:rPr>
        <w:t xml:space="preserve"> </w:t>
      </w:r>
      <w:r w:rsidR="00591BEF" w:rsidRPr="007B335C">
        <w:rPr>
          <w:rFonts w:ascii="GHEA Grapalat" w:hAnsi="GHEA Grapalat" w:cs="Sylfaen"/>
          <w:b/>
          <w:lang w:val="hy-AM"/>
        </w:rPr>
        <w:t xml:space="preserve"> </w:t>
      </w:r>
      <w:r w:rsidR="00B2572B" w:rsidRPr="007B335C">
        <w:rPr>
          <w:rFonts w:ascii="GHEA Grapalat" w:hAnsi="GHEA Grapalat" w:cs="Sylfaen"/>
          <w:b/>
          <w:lang w:val="hy-AM"/>
        </w:rPr>
        <w:t>ծածկագրով</w:t>
      </w:r>
    </w:p>
    <w:p w14:paraId="48F09184" w14:textId="7C9F3B29" w:rsidR="00B2572B" w:rsidRPr="00A71D81" w:rsidRDefault="005A4C6A" w:rsidP="00EF3662">
      <w:pPr>
        <w:pStyle w:val="31"/>
        <w:spacing w:line="240" w:lineRule="auto"/>
        <w:jc w:val="right"/>
        <w:rPr>
          <w:rFonts w:ascii="GHEA Grapalat" w:hAnsi="GHEA Grapalat" w:cs="Arial"/>
          <w:b/>
          <w:lang w:val="es-ES"/>
        </w:rPr>
      </w:pPr>
      <w:r>
        <w:rPr>
          <w:rFonts w:ascii="GHEA Grapalat" w:hAnsi="GHEA Grapalat" w:cs="Sylfaen"/>
          <w:b/>
          <w:lang w:val="hy-AM"/>
        </w:rPr>
        <w:t xml:space="preserve">ՀՐԱՏԱՊ ՄԵԿ ԱՆՁԻՑ ԳՆՄԱՆ </w:t>
      </w:r>
      <w:r w:rsidR="00E72106">
        <w:rPr>
          <w:rFonts w:ascii="GHEA Grapalat" w:hAnsi="GHEA Grapalat" w:cs="Sylfaen"/>
          <w:b/>
          <w:lang w:val="hy-AM"/>
        </w:rPr>
        <w:t xml:space="preserve"> </w:t>
      </w:r>
      <w:r w:rsidR="00B95D8A">
        <w:rPr>
          <w:rFonts w:ascii="GHEA Grapalat" w:hAnsi="GHEA Grapalat" w:cs="Sylfaen"/>
          <w:b/>
          <w:lang w:val="hy-AM"/>
        </w:rPr>
        <w:t xml:space="preserve">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0F38C359"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DC7FFE">
        <w:rPr>
          <w:rFonts w:ascii="GHEA Grapalat" w:hAnsi="GHEA Grapalat" w:cs="Sylfaen"/>
          <w:b/>
          <w:lang w:val="es-ES"/>
        </w:rPr>
        <w:t xml:space="preserve"> </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32E9ADEB" w:rsidR="00B2572B" w:rsidRPr="00A71D81" w:rsidRDefault="005A4C6A"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ՀՐԱՏԱՊ ՄԵԿ ԱՆՁԻՑ ԳՆՄԱՆ </w:t>
      </w:r>
      <w:r w:rsidR="00E72106">
        <w:rPr>
          <w:rFonts w:ascii="GHEA Grapalat" w:hAnsi="GHEA Grapalat" w:cs="Sylfaen"/>
          <w:color w:val="auto"/>
          <w:sz w:val="24"/>
          <w:szCs w:val="24"/>
          <w:lang w:val="hy-AM"/>
        </w:rPr>
        <w:t xml:space="preserve"> </w:t>
      </w:r>
      <w:r w:rsidR="00B95D8A">
        <w:rPr>
          <w:rFonts w:ascii="GHEA Grapalat" w:hAnsi="GHEA Grapalat" w:cs="Sylfaen"/>
          <w:color w:val="auto"/>
          <w:sz w:val="24"/>
          <w:szCs w:val="24"/>
          <w:lang w:val="hy-AM"/>
        </w:rPr>
        <w:t xml:space="preserve"> </w:t>
      </w:r>
      <w:r w:rsidR="00DC7FFE">
        <w:rPr>
          <w:rFonts w:ascii="GHEA Grapalat" w:hAnsi="GHEA Grapalat" w:cs="Sylfaen"/>
          <w:color w:val="auto"/>
          <w:sz w:val="24"/>
          <w:szCs w:val="24"/>
          <w:lang w:val="hy-AM"/>
        </w:rPr>
        <w:t>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rPr>
      </w:pPr>
    </w:p>
    <w:p w14:paraId="3E42681A" w14:textId="77777777" w:rsidR="00B2572B" w:rsidRPr="00A71D81" w:rsidRDefault="00B2572B" w:rsidP="00EF3662">
      <w:pPr>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C6CED00" w14:textId="0B5635AE" w:rsidR="00B2572B" w:rsidRPr="00DC7FFE" w:rsidRDefault="00DC7FFE" w:rsidP="00EF3662">
      <w:pPr>
        <w:rPr>
          <w:rFonts w:ascii="GHEA Grapalat" w:hAnsi="GHEA Grapalat"/>
          <w:sz w:val="22"/>
          <w:szCs w:val="22"/>
          <w:u w:val="single"/>
          <w:lang w:val="es-ES"/>
        </w:rPr>
      </w:pPr>
      <w:r w:rsidRPr="007B335C">
        <w:rPr>
          <w:rFonts w:ascii="GHEA Grapalat" w:hAnsi="GHEA Grapalat" w:cs="Sylfaen"/>
          <w:sz w:val="20"/>
          <w:szCs w:val="20"/>
          <w:lang w:val="es-ES"/>
        </w:rPr>
        <w:t xml:space="preserve">ՀՀ Արմավիրի մարզի Փարաքարի համայնքապետարանի </w:t>
      </w:r>
      <w:r w:rsidR="00B2572B" w:rsidRPr="00A71D81">
        <w:rPr>
          <w:rFonts w:ascii="GHEA Grapalat" w:hAnsi="GHEA Grapalat" w:cs="Sylfaen"/>
          <w:sz w:val="20"/>
          <w:szCs w:val="20"/>
          <w:lang w:val="es-ES"/>
        </w:rPr>
        <w:t>կողմի</w:t>
      </w:r>
      <w:r w:rsidR="00591BEF" w:rsidRPr="007B335C">
        <w:rPr>
          <w:rFonts w:ascii="GHEA Grapalat" w:hAnsi="GHEA Grapalat" w:cs="Sylfaen"/>
          <w:sz w:val="20"/>
          <w:szCs w:val="20"/>
          <w:lang w:val="es-ES"/>
        </w:rPr>
        <w:t xml:space="preserve">ց </w:t>
      </w:r>
      <w:r w:rsidR="003A5D95">
        <w:rPr>
          <w:rFonts w:ascii="GHEA Grapalat" w:hAnsi="GHEA Grapalat" w:cs="Sylfaen"/>
          <w:sz w:val="20"/>
          <w:szCs w:val="20"/>
          <w:lang w:val="es-ES"/>
        </w:rPr>
        <w:t>ԱՄՓՀ-ՀՄԱԱՊՁԲ-42/25</w:t>
      </w:r>
      <w:r w:rsidR="00B95D8A">
        <w:rPr>
          <w:rFonts w:ascii="GHEA Grapalat" w:hAnsi="GHEA Grapalat" w:cs="Sylfaen"/>
          <w:sz w:val="20"/>
          <w:szCs w:val="20"/>
          <w:lang w:val="es-ES"/>
        </w:rPr>
        <w:t xml:space="preserve"> </w:t>
      </w:r>
      <w:r w:rsidR="007B335C">
        <w:rPr>
          <w:rFonts w:ascii="GHEA Grapalat" w:hAnsi="GHEA Grapalat" w:cs="Sylfaen"/>
          <w:sz w:val="20"/>
          <w:szCs w:val="20"/>
          <w:lang w:val="hy-AM"/>
        </w:rPr>
        <w:t xml:space="preserve"> </w:t>
      </w:r>
      <w:r w:rsidR="00B2572B" w:rsidRPr="00A71D81">
        <w:rPr>
          <w:rFonts w:ascii="GHEA Grapalat" w:hAnsi="GHEA Grapalat" w:cs="Sylfaen"/>
          <w:sz w:val="20"/>
          <w:szCs w:val="20"/>
          <w:lang w:val="es-ES"/>
        </w:rPr>
        <w:t>ծածկագրով հայտարարված</w:t>
      </w:r>
      <w:r>
        <w:rPr>
          <w:rFonts w:ascii="GHEA Grapalat" w:hAnsi="GHEA Grapalat" w:cs="Sylfaen"/>
          <w:sz w:val="20"/>
          <w:szCs w:val="20"/>
          <w:lang w:val="hy-AM"/>
        </w:rPr>
        <w:t xml:space="preserve"> </w:t>
      </w:r>
      <w:r w:rsidR="005A4C6A">
        <w:rPr>
          <w:rFonts w:ascii="GHEA Grapalat" w:hAnsi="GHEA Grapalat" w:cs="Sylfaen"/>
          <w:sz w:val="20"/>
          <w:szCs w:val="20"/>
          <w:lang w:val="hy-AM"/>
        </w:rPr>
        <w:t xml:space="preserve">ՀՐԱՏԱՊ ՄԵԿ ԱՆՁԻՑ ԳՆՄԱՆ </w:t>
      </w:r>
      <w:r w:rsidR="00E72106">
        <w:rPr>
          <w:rFonts w:ascii="GHEA Grapalat" w:hAnsi="GHEA Grapalat" w:cs="Sylfaen"/>
          <w:sz w:val="20"/>
          <w:szCs w:val="20"/>
          <w:lang w:val="hy-AM"/>
        </w:rPr>
        <w:t xml:space="preserve"> </w:t>
      </w:r>
      <w:r w:rsidR="00B95D8A">
        <w:rPr>
          <w:rFonts w:ascii="GHEA Grapalat" w:hAnsi="GHEA Grapalat" w:cs="Sylfaen"/>
          <w:sz w:val="20"/>
          <w:szCs w:val="20"/>
          <w:lang w:val="hy-AM"/>
        </w:rPr>
        <w:t xml:space="preserve">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rPr>
          <w:rFonts w:ascii="GHEA Grapalat" w:hAnsi="GHEA Grapalat"/>
          <w:sz w:val="12"/>
          <w:szCs w:val="12"/>
          <w:u w:val="single"/>
          <w:lang w:val="es-ES"/>
        </w:rPr>
      </w:pPr>
    </w:p>
    <w:p w14:paraId="2AAD688D" w14:textId="77777777" w:rsidR="00B2572B" w:rsidRPr="00A71D81" w:rsidRDefault="00B2572B" w:rsidP="00EF3662">
      <w:pPr>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rPr>
          <w:rFonts w:ascii="GHEA Grapalat" w:hAnsi="GHEA Grapalat" w:cs="Sylfaen"/>
          <w:sz w:val="20"/>
          <w:szCs w:val="20"/>
          <w:lang w:val="es-ES"/>
        </w:rPr>
      </w:pPr>
    </w:p>
    <w:p w14:paraId="267436EE" w14:textId="77777777" w:rsidR="00B2572B" w:rsidRPr="00A71D81" w:rsidRDefault="00B2572B" w:rsidP="00EF3662">
      <w:pPr>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A02ADE">
      <w:pPr>
        <w:numPr>
          <w:ilvl w:val="0"/>
          <w:numId w:val="8"/>
        </w:numPr>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rPr>
          <w:rFonts w:ascii="GHEA Grapalat" w:hAnsi="GHEA Grapalat" w:cs="Arial"/>
          <w:vertAlign w:val="superscript"/>
          <w:lang w:val="es-ES"/>
        </w:rPr>
      </w:pPr>
    </w:p>
    <w:p w14:paraId="05985BF6" w14:textId="77777777" w:rsidR="00B2572B" w:rsidRPr="00A71D81" w:rsidRDefault="00B2572B" w:rsidP="00EF3662">
      <w:pPr>
        <w:rPr>
          <w:rFonts w:ascii="GHEA Grapalat" w:hAnsi="GHEA Grapalat"/>
          <w:sz w:val="22"/>
          <w:szCs w:val="22"/>
          <w:lang w:val="es-ES"/>
        </w:rPr>
      </w:pPr>
    </w:p>
    <w:p w14:paraId="410CB0A1" w14:textId="77777777" w:rsidR="00B2572B" w:rsidRPr="00A71D81" w:rsidRDefault="00B2572B" w:rsidP="00A02ADE">
      <w:pPr>
        <w:numPr>
          <w:ilvl w:val="0"/>
          <w:numId w:val="8"/>
        </w:numPr>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A02ADE">
      <w:pPr>
        <w:numPr>
          <w:ilvl w:val="0"/>
          <w:numId w:val="8"/>
        </w:numPr>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rPr>
          <w:rFonts w:ascii="GHEA Grapalat" w:hAnsi="GHEA Grapalat" w:cs="Arial"/>
          <w:sz w:val="20"/>
          <w:szCs w:val="20"/>
          <w:lang w:val="hy-AM"/>
        </w:rPr>
      </w:pPr>
    </w:p>
    <w:p w14:paraId="23B8C3CF" w14:textId="77777777" w:rsidR="003257F0" w:rsidRPr="00A71D81" w:rsidRDefault="003257F0" w:rsidP="00A02ADE">
      <w:pPr>
        <w:numPr>
          <w:ilvl w:val="0"/>
          <w:numId w:val="8"/>
        </w:numPr>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rPr>
          <w:rFonts w:ascii="GHEA Grapalat" w:hAnsi="GHEA Grapalat" w:cs="Arial"/>
          <w:sz w:val="20"/>
          <w:szCs w:val="20"/>
          <w:lang w:val="hy-AM"/>
        </w:rPr>
      </w:pPr>
    </w:p>
    <w:p w14:paraId="73C47C0F" w14:textId="77777777" w:rsidR="006C3873" w:rsidRPr="00A71D81" w:rsidRDefault="006C3873" w:rsidP="00975F7E">
      <w:pPr>
        <w:ind w:firstLine="709"/>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14:paraId="53D83912" w14:textId="77777777" w:rsidR="006C3873" w:rsidRPr="00A71D81" w:rsidRDefault="006C3873" w:rsidP="00975F7E">
      <w:pPr>
        <w:rPr>
          <w:rFonts w:ascii="GHEA Grapalat" w:hAnsi="GHEA Grapalat"/>
          <w:i/>
          <w:sz w:val="16"/>
          <w:vertAlign w:val="superscript"/>
          <w:lang w:val="es-ES"/>
        </w:rPr>
      </w:pPr>
      <w:r w:rsidRPr="00A71D81">
        <w:rPr>
          <w:rFonts w:ascii="GHEA Grapalat" w:hAnsi="GHEA Grapalat"/>
          <w:sz w:val="20"/>
          <w:lang w:val="hy-AM"/>
        </w:rPr>
        <w:lastRenderedPageBreak/>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14:paraId="2912377D" w14:textId="52464787" w:rsidR="004B7C30" w:rsidRPr="00A71D81" w:rsidRDefault="006C3873" w:rsidP="00975F7E">
      <w:pPr>
        <w:ind w:firstLine="708"/>
        <w:rPr>
          <w:rFonts w:ascii="GHEA Grapalat" w:hAnsi="GHEA Grapalat" w:cs="Sylfaen"/>
          <w:sz w:val="20"/>
          <w:lang w:val="hy-AM"/>
        </w:rPr>
      </w:pPr>
      <w:r w:rsidRPr="00A71D81">
        <w:rPr>
          <w:rFonts w:ascii="GHEA Grapalat" w:hAnsi="GHEA Grapalat" w:cs="Arial"/>
          <w:sz w:val="20"/>
          <w:szCs w:val="20"/>
          <w:lang w:val="es-ES"/>
        </w:rPr>
        <w:t>1) բավարա</w:t>
      </w:r>
      <w:r w:rsidRPr="007B335C">
        <w:rPr>
          <w:rFonts w:ascii="GHEA Grapalat" w:hAnsi="GHEA Grapalat" w:cs="Sylfaen"/>
          <w:sz w:val="20"/>
          <w:lang w:val="hy-AM"/>
        </w:rPr>
        <w:t xml:space="preserve">րում է </w:t>
      </w:r>
      <w:r w:rsidR="003A5D95">
        <w:rPr>
          <w:rFonts w:ascii="GHEA Grapalat" w:hAnsi="GHEA Grapalat" w:cs="Sylfaen"/>
          <w:sz w:val="20"/>
          <w:lang w:val="hy-AM"/>
        </w:rPr>
        <w:t>ԱՄՓՀ-ՀՄԱԱՊՁԲ-42/25</w:t>
      </w:r>
      <w:r w:rsidR="00B95D8A">
        <w:rPr>
          <w:rFonts w:ascii="GHEA Grapalat" w:hAnsi="GHEA Grapalat" w:cs="Sylfaen"/>
          <w:sz w:val="20"/>
          <w:lang w:val="hy-AM"/>
        </w:rPr>
        <w:t xml:space="preserve"> </w:t>
      </w:r>
      <w:r w:rsidR="00356841" w:rsidRPr="007B335C">
        <w:rPr>
          <w:rFonts w:ascii="GHEA Grapalat" w:hAnsi="GHEA Grapalat" w:cs="Sylfaen"/>
          <w:sz w:val="20"/>
          <w:lang w:val="hy-AM"/>
        </w:rPr>
        <w:t xml:space="preserve"> </w:t>
      </w:r>
      <w:r w:rsidR="00591BEF" w:rsidRPr="007B335C">
        <w:rPr>
          <w:rFonts w:ascii="GHEA Grapalat" w:hAnsi="GHEA Grapalat" w:cs="Sylfaen"/>
          <w:sz w:val="20"/>
          <w:lang w:val="hy-AM"/>
        </w:rPr>
        <w:t xml:space="preserve"> </w:t>
      </w:r>
      <w:r w:rsidRPr="007B335C">
        <w:rPr>
          <w:rFonts w:ascii="GHEA Grapalat" w:hAnsi="GHEA Grapalat" w:cs="Sylfaen"/>
          <w:sz w:val="20"/>
          <w:lang w:val="hy-AM"/>
        </w:rPr>
        <w:t>ծածկ</w:t>
      </w:r>
      <w:r w:rsidRPr="00A71D81">
        <w:rPr>
          <w:rFonts w:ascii="GHEA Grapalat" w:hAnsi="GHEA Grapalat" w:cs="Arial"/>
          <w:sz w:val="20"/>
          <w:szCs w:val="20"/>
          <w:lang w:val="es-ES"/>
        </w:rPr>
        <w:t xml:space="preserve">ագրով  </w:t>
      </w:r>
      <w:r w:rsidR="005A4C6A">
        <w:rPr>
          <w:rFonts w:ascii="GHEA Grapalat" w:hAnsi="GHEA Grapalat" w:cs="Sylfaen"/>
          <w:sz w:val="20"/>
          <w:szCs w:val="20"/>
          <w:lang w:val="hy-AM"/>
        </w:rPr>
        <w:t xml:space="preserve">ՀՐԱՏԱՊ ՄԵԿ ԱՆՁԻՑ ԳՆՄԱՆ </w:t>
      </w:r>
      <w:r w:rsidR="00E72106">
        <w:rPr>
          <w:rFonts w:ascii="GHEA Grapalat" w:hAnsi="GHEA Grapalat" w:cs="Sylfaen"/>
          <w:sz w:val="20"/>
          <w:szCs w:val="20"/>
          <w:lang w:val="hy-AM"/>
        </w:rPr>
        <w:t xml:space="preserve"> </w:t>
      </w:r>
      <w:r w:rsidR="00B95D8A">
        <w:rPr>
          <w:rFonts w:ascii="GHEA Grapalat" w:hAnsi="GHEA Grapalat" w:cs="Sylfaen"/>
          <w:sz w:val="20"/>
          <w:szCs w:val="20"/>
          <w:lang w:val="hy-AM"/>
        </w:rPr>
        <w:t xml:space="preserve"> </w:t>
      </w:r>
      <w:r w:rsidR="005450DA" w:rsidRPr="00A71D81">
        <w:rPr>
          <w:rFonts w:ascii="GHEA Grapalat" w:hAnsi="GHEA Grapalat" w:cs="Sylfaen"/>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af6"/>
          <w:rFonts w:ascii="GHEA Grapalat" w:hAnsi="GHEA Grapalat" w:cs="Sylfaen"/>
          <w:sz w:val="20"/>
          <w:lang w:val="hy-AM"/>
        </w:rPr>
        <w:footnoteReference w:id="7"/>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14:paraId="3AE788FB" w14:textId="5683F316" w:rsidR="006C3873" w:rsidRPr="007B335C" w:rsidRDefault="00887807" w:rsidP="00975F7E">
      <w:pPr>
        <w:ind w:firstLine="708"/>
        <w:rPr>
          <w:rFonts w:ascii="GHEA Grapalat" w:hAnsi="GHEA Grapalat" w:cs="Sylfaen"/>
          <w:sz w:val="20"/>
          <w:lang w:val="hy-AM"/>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3A5D95">
        <w:rPr>
          <w:rFonts w:ascii="GHEA Grapalat" w:hAnsi="GHEA Grapalat" w:cs="Sylfaen"/>
          <w:sz w:val="20"/>
          <w:lang w:val="hy-AM"/>
        </w:rPr>
        <w:t>ԱՄՓՀ-ՀՄԱԱՊՁԲ-42/25</w:t>
      </w:r>
      <w:r w:rsidR="00B95D8A">
        <w:rPr>
          <w:rFonts w:ascii="GHEA Grapalat" w:hAnsi="GHEA Grapalat" w:cs="Sylfaen"/>
          <w:sz w:val="20"/>
          <w:lang w:val="hy-AM"/>
        </w:rPr>
        <w:t xml:space="preserve"> </w:t>
      </w:r>
      <w:r w:rsidR="00591BEF" w:rsidRPr="007B335C">
        <w:rPr>
          <w:rFonts w:ascii="GHEA Grapalat" w:hAnsi="GHEA Grapalat" w:cs="Sylfaen"/>
          <w:sz w:val="20"/>
          <w:lang w:val="hy-AM"/>
        </w:rPr>
        <w:t xml:space="preserve"> </w:t>
      </w:r>
      <w:r w:rsidR="006C3873" w:rsidRPr="007B335C">
        <w:rPr>
          <w:rFonts w:ascii="GHEA Grapalat" w:hAnsi="GHEA Grapalat" w:cs="Sylfaen"/>
          <w:sz w:val="20"/>
          <w:lang w:val="hy-AM"/>
        </w:rPr>
        <w:t xml:space="preserve">ծածկագրով </w:t>
      </w:r>
      <w:r w:rsidR="005A4C6A">
        <w:rPr>
          <w:rFonts w:ascii="GHEA Grapalat" w:hAnsi="GHEA Grapalat" w:cs="Sylfaen"/>
          <w:sz w:val="20"/>
          <w:lang w:val="hy-AM"/>
        </w:rPr>
        <w:t xml:space="preserve">ՀՐԱՏԱՊ ՄԵԿ ԱՆՁԻՑ ԳՆՄԱՆ </w:t>
      </w:r>
      <w:r w:rsidR="00E72106">
        <w:rPr>
          <w:rFonts w:ascii="GHEA Grapalat" w:hAnsi="GHEA Grapalat" w:cs="Sylfaen"/>
          <w:sz w:val="20"/>
          <w:lang w:val="hy-AM"/>
        </w:rPr>
        <w:t xml:space="preserve"> </w:t>
      </w:r>
      <w:r w:rsidR="00B95D8A">
        <w:rPr>
          <w:rFonts w:ascii="GHEA Grapalat" w:hAnsi="GHEA Grapalat" w:cs="Sylfaen"/>
          <w:sz w:val="20"/>
          <w:lang w:val="hy-AM"/>
        </w:rPr>
        <w:t xml:space="preserve"> </w:t>
      </w:r>
      <w:r w:rsidR="005450DA" w:rsidRPr="007B335C">
        <w:rPr>
          <w:rFonts w:ascii="GHEA Grapalat" w:hAnsi="GHEA Grapalat" w:cs="Sylfaen"/>
          <w:sz w:val="20"/>
          <w:lang w:val="hy-AM"/>
        </w:rPr>
        <w:t xml:space="preserve">ը </w:t>
      </w:r>
      <w:r w:rsidR="006C3873" w:rsidRPr="007B335C">
        <w:rPr>
          <w:rFonts w:ascii="GHEA Grapalat" w:hAnsi="GHEA Grapalat" w:cs="Sylfaen"/>
          <w:sz w:val="20"/>
          <w:lang w:val="hy-AM"/>
        </w:rPr>
        <w:t xml:space="preserve">մասնակցելու շրջանակում`  </w:t>
      </w:r>
    </w:p>
    <w:p w14:paraId="5F7EE577" w14:textId="77777777" w:rsidR="006C3873" w:rsidRPr="00A71D81" w:rsidRDefault="006C3873" w:rsidP="007B335C">
      <w:pPr>
        <w:ind w:firstLine="708"/>
        <w:rPr>
          <w:rFonts w:ascii="GHEA Grapalat" w:hAnsi="GHEA Grapalat" w:cs="Arial"/>
          <w:sz w:val="20"/>
          <w:szCs w:val="20"/>
          <w:lang w:val="es-ES"/>
        </w:rPr>
      </w:pPr>
      <w:r w:rsidRPr="007B335C">
        <w:rPr>
          <w:rFonts w:ascii="GHEA Grapalat" w:hAnsi="GHEA Grapalat" w:cs="Sylfaen"/>
          <w:sz w:val="20"/>
          <w:lang w:val="hy-AM"/>
        </w:rPr>
        <w:t>թույլ չի տվել և (կամ) թ</w:t>
      </w:r>
      <w:r w:rsidRPr="00A71D81">
        <w:rPr>
          <w:rFonts w:ascii="GHEA Grapalat" w:hAnsi="GHEA Grapalat" w:cs="Arial"/>
          <w:sz w:val="20"/>
          <w:szCs w:val="20"/>
          <w:lang w:val="es-ES"/>
        </w:rPr>
        <w:t>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A02ADE">
      <w:pPr>
        <w:numPr>
          <w:ilvl w:val="0"/>
          <w:numId w:val="5"/>
        </w:numPr>
        <w:ind w:left="0" w:firstLine="720"/>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rPr>
          <w:rFonts w:ascii="GHEA Grapalat" w:hAnsi="GHEA Grapalat" w:cs="Arial"/>
          <w:sz w:val="20"/>
          <w:szCs w:val="20"/>
          <w:lang w:val="es-ES"/>
        </w:rPr>
      </w:pPr>
    </w:p>
    <w:p w14:paraId="5F157B7D" w14:textId="77777777" w:rsidR="005F1C06" w:rsidRPr="00A71D81" w:rsidRDefault="005F1C06" w:rsidP="005F1C06">
      <w:pPr>
        <w:ind w:left="720"/>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rPr>
          <w:rFonts w:ascii="GHEA Grapalat" w:hAnsi="GHEA Grapalat"/>
          <w:sz w:val="22"/>
          <w:szCs w:val="22"/>
          <w:lang w:val="hy-AM"/>
        </w:rPr>
      </w:pPr>
    </w:p>
    <w:p w14:paraId="5C4C0F43" w14:textId="77777777" w:rsidR="00BF1194" w:rsidRPr="00A71D81" w:rsidRDefault="00BF1194" w:rsidP="00BF1194">
      <w:pPr>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rPr>
          <w:rFonts w:ascii="GHEA Grapalat" w:hAnsi="GHEA Grapalat"/>
          <w:sz w:val="20"/>
          <w:lang w:val="es-ES"/>
        </w:rPr>
      </w:pPr>
    </w:p>
    <w:p w14:paraId="7D076144" w14:textId="77777777" w:rsidR="00E97AB0" w:rsidRPr="00A71D81" w:rsidRDefault="00E97AB0" w:rsidP="00CE3A99">
      <w:pPr>
        <w:ind w:firstLine="708"/>
        <w:rPr>
          <w:rFonts w:ascii="GHEA Grapalat" w:hAnsi="GHEA Grapalat"/>
          <w:sz w:val="20"/>
          <w:lang w:val="es-ES"/>
        </w:rPr>
      </w:pPr>
    </w:p>
    <w:p w14:paraId="1F2B6404" w14:textId="77777777" w:rsidR="00B2572B" w:rsidRPr="00A71D81" w:rsidRDefault="00B2572B" w:rsidP="00EF3662">
      <w:pPr>
        <w:rPr>
          <w:rFonts w:ascii="GHEA Grapalat" w:hAnsi="GHEA Grapalat"/>
          <w:sz w:val="20"/>
          <w:lang w:val="es-ES"/>
        </w:rPr>
      </w:pPr>
    </w:p>
    <w:p w14:paraId="5EA8C019" w14:textId="77777777" w:rsidR="00B2572B" w:rsidRPr="00A71D81" w:rsidRDefault="00B2572B" w:rsidP="00EF3662">
      <w:pPr>
        <w:rPr>
          <w:rFonts w:ascii="GHEA Grapalat" w:hAnsi="GHEA Grapalat"/>
          <w:sz w:val="20"/>
          <w:lang w:val="es-ES"/>
        </w:rPr>
      </w:pPr>
    </w:p>
    <w:p w14:paraId="0ADE6656" w14:textId="77777777" w:rsidR="00B2572B" w:rsidRPr="00A71D81" w:rsidRDefault="00B2572B" w:rsidP="00EF3662">
      <w:pPr>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rPr>
          <w:rFonts w:ascii="GHEA Grapalat" w:hAnsi="GHEA Grapalat" w:cs="Arial"/>
          <w:sz w:val="20"/>
          <w:vertAlign w:val="superscript"/>
          <w:lang w:val="es-ES"/>
        </w:rPr>
      </w:pPr>
    </w:p>
    <w:p w14:paraId="155EA49A" w14:textId="77777777" w:rsidR="00B2572B" w:rsidRPr="00A71D81" w:rsidRDefault="00B2572B" w:rsidP="00EF3662">
      <w:pPr>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8"/>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4B98726B" w14:textId="77777777" w:rsidR="00B2572B" w:rsidRPr="00A71D81" w:rsidRDefault="00B2572B" w:rsidP="00EF3662">
      <w:pPr>
        <w:pStyle w:val="31"/>
        <w:spacing w:line="240" w:lineRule="auto"/>
        <w:jc w:val="right"/>
        <w:rPr>
          <w:rFonts w:ascii="GHEA Grapalat" w:hAnsi="GHEA Grapalat"/>
          <w:b/>
          <w:lang w:val="hy-AM"/>
        </w:rPr>
      </w:pPr>
    </w:p>
    <w:p w14:paraId="326A5FE5" w14:textId="77777777" w:rsidR="00B2572B" w:rsidRPr="00A71D81" w:rsidRDefault="00B2572B" w:rsidP="00EF3662">
      <w:pPr>
        <w:pStyle w:val="31"/>
        <w:spacing w:line="240" w:lineRule="auto"/>
        <w:jc w:val="right"/>
        <w:rPr>
          <w:rFonts w:ascii="GHEA Grapalat" w:hAnsi="GHEA Grapalat"/>
          <w:b/>
          <w:lang w:val="hy-AM"/>
        </w:rPr>
      </w:pPr>
    </w:p>
    <w:p w14:paraId="35ED92AF" w14:textId="77777777" w:rsidR="00CE3A99" w:rsidRPr="00A71D81" w:rsidRDefault="00CE3A99" w:rsidP="00CE3A99">
      <w:pPr>
        <w:pStyle w:val="31"/>
        <w:spacing w:line="240" w:lineRule="auto"/>
        <w:jc w:val="right"/>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7B335C" w:rsidRDefault="000B1088" w:rsidP="007B335C">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w:t>
      </w:r>
      <w:r w:rsidRPr="007B335C">
        <w:rPr>
          <w:rFonts w:ascii="GHEA Grapalat" w:hAnsi="GHEA Grapalat" w:cs="Sylfaen"/>
          <w:b/>
          <w:lang w:val="hy-AM"/>
        </w:rPr>
        <w:t xml:space="preserve"> </w:t>
      </w:r>
      <w:r w:rsidR="00E968EF" w:rsidRPr="007B335C">
        <w:rPr>
          <w:rFonts w:ascii="GHEA Grapalat" w:hAnsi="GHEA Grapalat" w:cs="Sylfaen"/>
          <w:b/>
          <w:lang w:val="hy-AM"/>
        </w:rPr>
        <w:t>1.1</w:t>
      </w:r>
    </w:p>
    <w:p w14:paraId="6C811F10" w14:textId="7E65CC8F" w:rsidR="000B1088" w:rsidRPr="007B335C" w:rsidRDefault="003A5D95" w:rsidP="000B1088">
      <w:pPr>
        <w:pStyle w:val="31"/>
        <w:spacing w:line="240" w:lineRule="auto"/>
        <w:jc w:val="right"/>
        <w:rPr>
          <w:rFonts w:ascii="GHEA Grapalat" w:hAnsi="GHEA Grapalat" w:cs="Sylfaen"/>
          <w:b/>
          <w:lang w:val="hy-AM"/>
        </w:rPr>
      </w:pPr>
      <w:r>
        <w:rPr>
          <w:rFonts w:ascii="GHEA Grapalat" w:hAnsi="GHEA Grapalat" w:cs="Sylfaen"/>
          <w:b/>
          <w:lang w:val="hy-AM"/>
        </w:rPr>
        <w:t>ԱՄՓՀ-ՀՄԱԱՊՁԲ-42/25</w:t>
      </w:r>
      <w:r w:rsidR="00B95D8A">
        <w:rPr>
          <w:rFonts w:ascii="GHEA Grapalat" w:hAnsi="GHEA Grapalat" w:cs="Sylfaen"/>
          <w:b/>
          <w:lang w:val="hy-AM"/>
        </w:rPr>
        <w:t xml:space="preserve"> </w:t>
      </w:r>
      <w:r w:rsidR="00591BEF" w:rsidRPr="007B335C">
        <w:rPr>
          <w:rFonts w:ascii="GHEA Grapalat" w:hAnsi="GHEA Grapalat" w:cs="Sylfaen"/>
          <w:b/>
          <w:lang w:val="hy-AM"/>
        </w:rPr>
        <w:t xml:space="preserve"> </w:t>
      </w:r>
      <w:r w:rsidR="000B1088" w:rsidRPr="00A71D81">
        <w:rPr>
          <w:rFonts w:ascii="GHEA Grapalat" w:hAnsi="GHEA Grapalat" w:cs="Sylfaen"/>
          <w:b/>
          <w:lang w:val="hy-AM"/>
        </w:rPr>
        <w:t>ծածկագրով</w:t>
      </w:r>
    </w:p>
    <w:p w14:paraId="309187BF" w14:textId="76704E52" w:rsidR="000B1088" w:rsidRPr="007B335C" w:rsidRDefault="005A4C6A" w:rsidP="000B1088">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ՄԵԿ ԱՆՁԻՑ ԳՆՄԱՆ </w:t>
      </w:r>
      <w:r w:rsidR="00E72106">
        <w:rPr>
          <w:rFonts w:ascii="GHEA Grapalat" w:hAnsi="GHEA Grapalat" w:cs="Sylfaen"/>
          <w:b/>
          <w:lang w:val="hy-AM"/>
        </w:rPr>
        <w:t xml:space="preserve"> </w:t>
      </w:r>
      <w:r w:rsidR="00B95D8A">
        <w:rPr>
          <w:rFonts w:ascii="GHEA Grapalat" w:hAnsi="GHEA Grapalat" w:cs="Sylfaen"/>
          <w:b/>
          <w:lang w:val="hy-AM"/>
        </w:rPr>
        <w:t xml:space="preserve"> </w:t>
      </w:r>
      <w:r w:rsidR="000B1088" w:rsidRPr="007B335C">
        <w:rPr>
          <w:rFonts w:ascii="GHEA Grapalat" w:hAnsi="GHEA Grapalat" w:cs="Sylfaen"/>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2CA58997" w:rsidR="000B1088" w:rsidRPr="008D0C85" w:rsidRDefault="000B1088" w:rsidP="007B335C">
      <w:pPr>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8D0C85">
        <w:rPr>
          <w:rFonts w:ascii="GHEA Grapalat" w:hAnsi="GHEA Grapalat" w:cs="Arial"/>
          <w:sz w:val="20"/>
          <w:szCs w:val="20"/>
          <w:lang w:val="hy-AM"/>
        </w:rPr>
        <w:t xml:space="preserve"> </w:t>
      </w:r>
      <w:r w:rsidR="003A5D95">
        <w:rPr>
          <w:rFonts w:ascii="GHEA Grapalat" w:hAnsi="GHEA Grapalat" w:cs="Sylfaen"/>
          <w:b/>
          <w:sz w:val="20"/>
          <w:szCs w:val="20"/>
          <w:lang w:val="hy-AM"/>
        </w:rPr>
        <w:t>ԱՄՓՀ-ՀՄԱԱՊՁԲ-42/25</w:t>
      </w:r>
    </w:p>
    <w:p w14:paraId="3E3C6D3C" w14:textId="77777777" w:rsidR="000B1088" w:rsidRPr="007B335C" w:rsidRDefault="000B1088" w:rsidP="000B1088">
      <w:pPr>
        <w:rPr>
          <w:rFonts w:ascii="GHEA Grapalat" w:hAnsi="GHEA Grapalat" w:cs="Arial"/>
          <w:sz w:val="20"/>
          <w:szCs w:val="20"/>
          <w:lang w:val="es-ES"/>
        </w:rPr>
      </w:pPr>
      <w:r w:rsidRPr="007B335C">
        <w:rPr>
          <w:rFonts w:ascii="GHEA Grapalat" w:hAnsi="GHEA Grapalat" w:cs="Arial"/>
          <w:sz w:val="20"/>
          <w:szCs w:val="20"/>
          <w:lang w:val="es-ES"/>
        </w:rPr>
        <w:t xml:space="preserve">                                                    մասնակցի անվանումը</w:t>
      </w:r>
    </w:p>
    <w:p w14:paraId="2F376600" w14:textId="55DD2275" w:rsidR="000B1088" w:rsidRPr="00A71D81" w:rsidRDefault="000B1088" w:rsidP="000B1088">
      <w:pPr>
        <w:rPr>
          <w:rFonts w:ascii="GHEA Grapalat" w:hAnsi="GHEA Grapalat"/>
          <w:lang w:val="hy-AM"/>
        </w:rPr>
      </w:pPr>
      <w:r w:rsidRPr="00A71D81">
        <w:rPr>
          <w:rFonts w:ascii="GHEA Grapalat" w:hAnsi="GHEA Grapalat" w:cs="Arial"/>
          <w:sz w:val="20"/>
          <w:szCs w:val="20"/>
          <w:lang w:val="es-ES"/>
        </w:rPr>
        <w:t xml:space="preserve">ծածկագրով </w:t>
      </w:r>
      <w:r w:rsidR="007B335C">
        <w:rPr>
          <w:rFonts w:ascii="GHEA Grapalat" w:hAnsi="GHEA Grapalat" w:cs="Arial"/>
          <w:sz w:val="20"/>
          <w:szCs w:val="20"/>
          <w:lang w:val="es-ES"/>
        </w:rPr>
        <w:t>գնանման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7777777"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7B335C" w:rsidRDefault="00BF1194" w:rsidP="007B335C">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w:t>
      </w:r>
      <w:r w:rsidRPr="007B335C">
        <w:rPr>
          <w:rFonts w:ascii="GHEA Grapalat" w:hAnsi="GHEA Grapalat" w:cs="Sylfaen"/>
          <w:b/>
          <w:lang w:val="hy-AM"/>
        </w:rPr>
        <w:t xml:space="preserve"> 1.2**</w:t>
      </w:r>
    </w:p>
    <w:p w14:paraId="6067B0FE" w14:textId="31E073E7" w:rsidR="00BF1194" w:rsidRPr="007B335C" w:rsidRDefault="003A5D95" w:rsidP="00BF1194">
      <w:pPr>
        <w:pStyle w:val="31"/>
        <w:spacing w:line="240" w:lineRule="auto"/>
        <w:jc w:val="right"/>
        <w:rPr>
          <w:rFonts w:ascii="GHEA Grapalat" w:hAnsi="GHEA Grapalat" w:cs="Sylfaen"/>
          <w:b/>
          <w:lang w:val="hy-AM"/>
        </w:rPr>
      </w:pPr>
      <w:r>
        <w:rPr>
          <w:rFonts w:ascii="GHEA Grapalat" w:hAnsi="GHEA Grapalat" w:cs="Sylfaen"/>
          <w:b/>
          <w:lang w:val="hy-AM"/>
        </w:rPr>
        <w:t>ԱՄՓՀ-ՀՄԱԱՊՁԲ-42/25</w:t>
      </w:r>
      <w:r w:rsidR="00B95D8A">
        <w:rPr>
          <w:rFonts w:ascii="GHEA Grapalat" w:hAnsi="GHEA Grapalat" w:cs="Sylfaen"/>
          <w:b/>
          <w:lang w:val="hy-AM"/>
        </w:rPr>
        <w:t xml:space="preserve"> </w:t>
      </w:r>
      <w:r w:rsidR="00591BEF" w:rsidRPr="007B335C">
        <w:rPr>
          <w:rFonts w:ascii="GHEA Grapalat" w:hAnsi="GHEA Grapalat" w:cs="Sylfaen"/>
          <w:b/>
          <w:lang w:val="hy-AM"/>
        </w:rPr>
        <w:t xml:space="preserve"> </w:t>
      </w:r>
      <w:r w:rsidR="00BF1194" w:rsidRPr="00A71D81">
        <w:rPr>
          <w:rFonts w:ascii="GHEA Grapalat" w:hAnsi="GHEA Grapalat" w:cs="Sylfaen"/>
          <w:b/>
          <w:lang w:val="hy-AM"/>
        </w:rPr>
        <w:t>ծածկագրով</w:t>
      </w:r>
    </w:p>
    <w:p w14:paraId="04FDDE3D" w14:textId="4A470FB3" w:rsidR="00BF1194" w:rsidRPr="00A71D81" w:rsidRDefault="005A4C6A" w:rsidP="00BF1194">
      <w:pPr>
        <w:pStyle w:val="31"/>
        <w:spacing w:line="240" w:lineRule="auto"/>
        <w:jc w:val="right"/>
        <w:rPr>
          <w:rFonts w:ascii="GHEA Grapalat" w:hAnsi="GHEA Grapalat" w:cs="Arial"/>
          <w:b/>
          <w:lang w:val="hy-AM"/>
        </w:rPr>
      </w:pPr>
      <w:r>
        <w:rPr>
          <w:rFonts w:ascii="GHEA Grapalat" w:hAnsi="GHEA Grapalat" w:cs="Sylfaen"/>
          <w:b/>
          <w:lang w:val="hy-AM"/>
        </w:rPr>
        <w:t xml:space="preserve">ՀՐԱՏԱՊ ՄԵԿ ԱՆՁԻՑ ԳՆՄԱՆ </w:t>
      </w:r>
      <w:r w:rsidR="00E72106">
        <w:rPr>
          <w:rFonts w:ascii="GHEA Grapalat" w:hAnsi="GHEA Grapalat" w:cs="Sylfaen"/>
          <w:b/>
          <w:lang w:val="hy-AM"/>
        </w:rPr>
        <w:t xml:space="preserve"> </w:t>
      </w:r>
      <w:r w:rsidR="00B95D8A">
        <w:rPr>
          <w:rFonts w:ascii="GHEA Grapalat" w:hAnsi="GHEA Grapalat" w:cs="Sylfaen"/>
          <w:b/>
          <w:lang w:val="hy-AM"/>
        </w:rPr>
        <w:t xml:space="preserve"> </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A02ADE">
      <w:pPr>
        <w:numPr>
          <w:ilvl w:val="0"/>
          <w:numId w:val="9"/>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A02ADE">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A02ADE">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A02ADE">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A02ADE">
      <w:pPr>
        <w:numPr>
          <w:ilvl w:val="0"/>
          <w:numId w:val="9"/>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A02ADE">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A02ADE">
      <w:pPr>
        <w:numPr>
          <w:ilvl w:val="0"/>
          <w:numId w:val="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A02ADE">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A02ADE">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A02ADE">
            <w:pPr>
              <w:numPr>
                <w:ilvl w:val="2"/>
                <w:numId w:val="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A02ADE">
      <w:pPr>
        <w:numPr>
          <w:ilvl w:val="0"/>
          <w:numId w:val="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A02ADE">
      <w:pPr>
        <w:numPr>
          <w:ilvl w:val="1"/>
          <w:numId w:val="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w:t>
            </w:r>
            <w:r w:rsidRPr="00A71D81">
              <w:rPr>
                <w:rFonts w:ascii="GHEA Grapalat" w:eastAsia="GHEA Grapalat" w:hAnsi="GHEA Grapalat" w:cs="GHEA Grapalat"/>
              </w:rPr>
              <w:lastRenderedPageBreak/>
              <w:t>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w:t>
            </w:r>
            <w:r w:rsidRPr="00A71D81">
              <w:rPr>
                <w:rFonts w:ascii="GHEA Grapalat" w:eastAsia="GHEA Grapalat" w:hAnsi="GHEA Grapalat" w:cs="GHEA Grapalat"/>
                <w:color w:val="000000"/>
              </w:rPr>
              <w:lastRenderedPageBreak/>
              <w:t>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A02ADE">
      <w:pPr>
        <w:numPr>
          <w:ilvl w:val="0"/>
          <w:numId w:val="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A02ADE">
            <w:pPr>
              <w:numPr>
                <w:ilvl w:val="2"/>
                <w:numId w:val="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A02ADE">
            <w:pPr>
              <w:numPr>
                <w:ilvl w:val="2"/>
                <w:numId w:val="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A02ADE">
            <w:pPr>
              <w:numPr>
                <w:ilvl w:val="2"/>
                <w:numId w:val="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A02ADE">
            <w:pPr>
              <w:numPr>
                <w:ilvl w:val="2"/>
                <w:numId w:val="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A02ADE">
      <w:pPr>
        <w:numPr>
          <w:ilvl w:val="1"/>
          <w:numId w:val="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A02ADE">
            <w:pPr>
              <w:numPr>
                <w:ilvl w:val="2"/>
                <w:numId w:val="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A02ADE">
      <w:pPr>
        <w:numPr>
          <w:ilvl w:val="0"/>
          <w:numId w:val="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A02ADE">
      <w:pPr>
        <w:numPr>
          <w:ilvl w:val="0"/>
          <w:numId w:val="10"/>
        </w:numPr>
        <w:pBdr>
          <w:top w:val="nil"/>
          <w:left w:val="nil"/>
          <w:bottom w:val="nil"/>
          <w:right w:val="nil"/>
          <w:between w:val="nil"/>
        </w:pBdr>
        <w:spacing w:line="360" w:lineRule="auto"/>
        <w:ind w:left="0" w:firstLine="567"/>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A02ADE">
      <w:pPr>
        <w:numPr>
          <w:ilvl w:val="1"/>
          <w:numId w:val="10"/>
        </w:numP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A02ADE">
      <w:pPr>
        <w:numPr>
          <w:ilvl w:val="1"/>
          <w:numId w:val="10"/>
        </w:numP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rPr>
          <w:rFonts w:ascii="GHEA Grapalat" w:eastAsia="GHEA Grapalat" w:hAnsi="GHEA Grapalat" w:cs="GHEA Grapalat"/>
        </w:rPr>
      </w:pPr>
    </w:p>
    <w:p w14:paraId="2E31768F" w14:textId="77777777" w:rsidR="00BF1194" w:rsidRPr="00A71D81" w:rsidRDefault="00BF1194" w:rsidP="00A02ADE">
      <w:pPr>
        <w:numPr>
          <w:ilvl w:val="0"/>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w:t>
      </w:r>
      <w:r w:rsidRPr="00A71D81">
        <w:rPr>
          <w:rFonts w:ascii="GHEA Grapalat" w:eastAsia="GHEA Grapalat" w:hAnsi="GHEA Grapalat" w:cs="GHEA Grapalat"/>
        </w:rPr>
        <w:lastRenderedPageBreak/>
        <w:t>վերաբերյալ.</w:t>
      </w:r>
    </w:p>
    <w:p w14:paraId="5D4548C6"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rPr>
          <w:rFonts w:ascii="GHEA Grapalat" w:eastAsia="GHEA Grapalat" w:hAnsi="GHEA Grapalat" w:cs="GHEA Grapalat"/>
        </w:rPr>
      </w:pPr>
    </w:p>
    <w:p w14:paraId="1DF09642" w14:textId="77777777" w:rsidR="00BF1194" w:rsidRPr="00A71D81" w:rsidRDefault="00BF1194" w:rsidP="00A02ADE">
      <w:pPr>
        <w:numPr>
          <w:ilvl w:val="0"/>
          <w:numId w:val="10"/>
        </w:numPr>
        <w:pBdr>
          <w:top w:val="nil"/>
          <w:left w:val="nil"/>
          <w:bottom w:val="nil"/>
          <w:right w:val="nil"/>
          <w:between w:val="nil"/>
        </w:pBdr>
        <w:spacing w:line="360" w:lineRule="auto"/>
        <w:ind w:left="0" w:firstLine="567"/>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A71D81">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rPr>
          <w:rFonts w:ascii="GHEA Grapalat" w:eastAsia="GHEA Grapalat" w:hAnsi="GHEA Grapalat" w:cs="GHEA Grapalat"/>
        </w:rPr>
      </w:pPr>
    </w:p>
    <w:p w14:paraId="40CDDD9D" w14:textId="77777777" w:rsidR="00BF1194" w:rsidRPr="00A71D81" w:rsidRDefault="00BF1194" w:rsidP="00A02ADE">
      <w:pPr>
        <w:numPr>
          <w:ilvl w:val="0"/>
          <w:numId w:val="10"/>
        </w:numPr>
        <w:pBdr>
          <w:top w:val="nil"/>
          <w:left w:val="nil"/>
          <w:bottom w:val="nil"/>
          <w:right w:val="nil"/>
          <w:between w:val="nil"/>
        </w:pBdr>
        <w:spacing w:line="360" w:lineRule="auto"/>
        <w:ind w:left="0" w:firstLine="567"/>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w:t>
      </w:r>
      <w:r w:rsidRPr="00A71D81">
        <w:rPr>
          <w:rFonts w:ascii="GHEA Grapalat" w:eastAsia="GHEA Grapalat" w:hAnsi="GHEA Grapalat" w:cs="GHEA Grapalat"/>
        </w:rPr>
        <w:lastRenderedPageBreak/>
        <w:t>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w:t>
      </w:r>
      <w:r w:rsidRPr="00A71D81">
        <w:rPr>
          <w:rFonts w:ascii="GHEA Grapalat" w:eastAsia="GHEA Grapalat" w:hAnsi="GHEA Grapalat" w:cs="GHEA Grapalat"/>
        </w:rPr>
        <w:lastRenderedPageBreak/>
        <w:t>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w:t>
      </w:r>
      <w:r w:rsidRPr="00A71D81">
        <w:rPr>
          <w:rFonts w:ascii="GHEA Grapalat" w:eastAsia="GHEA Grapalat" w:hAnsi="GHEA Grapalat" w:cs="GHEA Grapalat"/>
        </w:rPr>
        <w:lastRenderedPageBreak/>
        <w:t>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rPr>
          <w:rFonts w:ascii="GHEA Grapalat" w:eastAsia="GHEA Grapalat" w:hAnsi="GHEA Grapalat" w:cs="GHEA Grapalat"/>
        </w:rPr>
      </w:pPr>
    </w:p>
    <w:p w14:paraId="38A8751A" w14:textId="77777777" w:rsidR="00BF1194" w:rsidRPr="00A71D81" w:rsidRDefault="00BF1194" w:rsidP="00A02ADE">
      <w:pPr>
        <w:numPr>
          <w:ilvl w:val="0"/>
          <w:numId w:val="10"/>
        </w:numPr>
        <w:pBdr>
          <w:top w:val="nil"/>
          <w:left w:val="nil"/>
          <w:bottom w:val="nil"/>
          <w:right w:val="nil"/>
          <w:between w:val="nil"/>
        </w:pBdr>
        <w:spacing w:line="360" w:lineRule="auto"/>
        <w:ind w:left="0" w:firstLine="567"/>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r w:rsidRPr="00A71D81">
        <w:rPr>
          <w:rFonts w:ascii="GHEA Grapalat" w:eastAsia="GHEA Grapalat" w:hAnsi="GHEA Grapalat" w:cs="GHEA Grapalat"/>
        </w:rPr>
        <w:lastRenderedPageBreak/>
        <w:t>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A02ADE">
      <w:pPr>
        <w:numPr>
          <w:ilvl w:val="1"/>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rPr>
          <w:rFonts w:ascii="GHEA Grapalat" w:eastAsia="GHEA Grapalat" w:hAnsi="GHEA Grapalat" w:cs="GHEA Grapalat"/>
        </w:rPr>
      </w:pPr>
    </w:p>
    <w:p w14:paraId="08858E95" w14:textId="77777777" w:rsidR="00BF1194" w:rsidRPr="00A71D81" w:rsidRDefault="00BF1194" w:rsidP="00A02ADE">
      <w:pPr>
        <w:numPr>
          <w:ilvl w:val="0"/>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A02ADE">
      <w:pPr>
        <w:numPr>
          <w:ilvl w:val="0"/>
          <w:numId w:val="10"/>
        </w:numPr>
        <w:pBdr>
          <w:top w:val="nil"/>
          <w:left w:val="nil"/>
          <w:bottom w:val="nil"/>
          <w:right w:val="nil"/>
          <w:between w:val="nil"/>
        </w:pBdr>
        <w:spacing w:line="360" w:lineRule="auto"/>
        <w:ind w:left="0" w:firstLine="567"/>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31"/>
        <w:spacing w:line="240" w:lineRule="auto"/>
        <w:ind w:left="360" w:firstLine="0"/>
        <w:rPr>
          <w:rFonts w:ascii="GHEA Grapalat" w:hAnsi="GHEA Grapalat" w:cs="Sylfaen"/>
          <w:i/>
          <w:sz w:val="16"/>
          <w:szCs w:val="16"/>
          <w:lang w:val="hy-AM"/>
        </w:rPr>
      </w:pPr>
      <w:r w:rsidRPr="00A71D81">
        <w:rPr>
          <w:rFonts w:ascii="GHEA Grapalat" w:hAnsi="GHEA Grapalat" w:cs="Sylfaen"/>
          <w:i/>
          <w:sz w:val="16"/>
          <w:szCs w:val="16"/>
          <w:lang w:val="hy-AM"/>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7B335C" w:rsidRDefault="000B1088" w:rsidP="007B335C">
      <w:pPr>
        <w:pStyle w:val="31"/>
        <w:spacing w:line="240" w:lineRule="auto"/>
        <w:jc w:val="right"/>
        <w:rPr>
          <w:rFonts w:ascii="GHEA Grapalat" w:hAnsi="GHEA Grapalat" w:cs="Sylfaen"/>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7B335C">
        <w:rPr>
          <w:rFonts w:ascii="GHEA Grapalat" w:hAnsi="GHEA Grapalat" w:cs="Sylfaen"/>
          <w:b/>
          <w:lang w:val="hy-AM"/>
        </w:rPr>
        <w:t xml:space="preserve"> </w:t>
      </w:r>
      <w:r w:rsidR="00DA0240" w:rsidRPr="007B335C">
        <w:rPr>
          <w:rFonts w:ascii="GHEA Grapalat" w:hAnsi="GHEA Grapalat" w:cs="Sylfaen"/>
          <w:b/>
          <w:lang w:val="hy-AM"/>
        </w:rPr>
        <w:t>2</w:t>
      </w:r>
    </w:p>
    <w:p w14:paraId="0098B711" w14:textId="32250ACC" w:rsidR="00B2572B" w:rsidRPr="007B335C" w:rsidRDefault="003A5D95" w:rsidP="00EF3662">
      <w:pPr>
        <w:pStyle w:val="31"/>
        <w:spacing w:line="240" w:lineRule="auto"/>
        <w:jc w:val="right"/>
        <w:rPr>
          <w:rFonts w:ascii="GHEA Grapalat" w:hAnsi="GHEA Grapalat" w:cs="Sylfaen"/>
          <w:b/>
          <w:lang w:val="hy-AM"/>
        </w:rPr>
      </w:pPr>
      <w:r>
        <w:rPr>
          <w:rFonts w:ascii="GHEA Grapalat" w:hAnsi="GHEA Grapalat" w:cs="Sylfaen"/>
          <w:b/>
          <w:lang w:val="hy-AM"/>
        </w:rPr>
        <w:t>ԱՄՓՀ-ՀՄԱԱՊՁԲ-42/25</w:t>
      </w:r>
      <w:r w:rsidR="00B95D8A">
        <w:rPr>
          <w:rFonts w:ascii="GHEA Grapalat" w:hAnsi="GHEA Grapalat" w:cs="Sylfaen"/>
          <w:b/>
          <w:lang w:val="hy-AM"/>
        </w:rPr>
        <w:t xml:space="preserve"> </w:t>
      </w:r>
      <w:r w:rsidR="00591BEF" w:rsidRPr="007B335C">
        <w:rPr>
          <w:rFonts w:ascii="GHEA Grapalat" w:hAnsi="GHEA Grapalat" w:cs="Sylfaen"/>
          <w:b/>
          <w:lang w:val="hy-AM"/>
        </w:rPr>
        <w:t xml:space="preserve"> </w:t>
      </w:r>
      <w:r w:rsidR="00B2572B" w:rsidRPr="00A71D81">
        <w:rPr>
          <w:rFonts w:ascii="GHEA Grapalat" w:hAnsi="GHEA Grapalat" w:cs="Sylfaen"/>
          <w:b/>
          <w:lang w:val="hy-AM"/>
        </w:rPr>
        <w:t>ծածկագրով</w:t>
      </w:r>
    </w:p>
    <w:p w14:paraId="7DB3B88D" w14:textId="52CCD28A" w:rsidR="00B2572B" w:rsidRPr="007B335C" w:rsidRDefault="005A4C6A"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ՄԵԿ ԱՆՁԻՑ ԳՆՄԱՆ </w:t>
      </w:r>
      <w:r w:rsidR="00E72106">
        <w:rPr>
          <w:rFonts w:ascii="GHEA Grapalat" w:hAnsi="GHEA Grapalat" w:cs="Sylfaen"/>
          <w:b/>
          <w:lang w:val="hy-AM"/>
        </w:rPr>
        <w:t xml:space="preserve"> </w:t>
      </w:r>
      <w:r w:rsidR="00B95D8A">
        <w:rPr>
          <w:rFonts w:ascii="GHEA Grapalat" w:hAnsi="GHEA Grapalat" w:cs="Sylfaen"/>
          <w:b/>
          <w:lang w:val="hy-AM"/>
        </w:rPr>
        <w:t xml:space="preserve"> </w:t>
      </w:r>
      <w:r w:rsidR="00B2572B" w:rsidRPr="007B335C">
        <w:rPr>
          <w:rFonts w:ascii="GHEA Grapalat" w:hAnsi="GHEA Grapalat" w:cs="Sylfaen"/>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16957461" w:rsidR="00B2572B" w:rsidRPr="00A71D81" w:rsidRDefault="00B2572B" w:rsidP="00EF3662">
      <w:pPr>
        <w:ind w:firstLine="567"/>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3A5D95">
        <w:rPr>
          <w:rFonts w:ascii="GHEA Grapalat" w:hAnsi="GHEA Grapalat" w:cs="Arial"/>
          <w:sz w:val="20"/>
          <w:szCs w:val="20"/>
          <w:lang w:val="es-ES"/>
        </w:rPr>
        <w:t>ԱՄՓՀ-ՀՄԱԱՊՁԲ-42/25</w:t>
      </w:r>
      <w:r w:rsidR="00B95D8A">
        <w:rPr>
          <w:rFonts w:ascii="GHEA Grapalat" w:hAnsi="GHEA Grapalat" w:cs="Arial"/>
          <w:sz w:val="20"/>
          <w:szCs w:val="20"/>
          <w:lang w:val="es-ES"/>
        </w:rPr>
        <w:t xml:space="preserve"> </w:t>
      </w:r>
      <w:r w:rsidRPr="00A71D81">
        <w:rPr>
          <w:rFonts w:ascii="GHEA Grapalat" w:hAnsi="GHEA Grapalat" w:cs="Arial"/>
          <w:sz w:val="20"/>
          <w:szCs w:val="20"/>
          <w:lang w:val="es-ES"/>
        </w:rPr>
        <w:t xml:space="preserve">ծածկագրով </w:t>
      </w:r>
      <w:r w:rsidR="005A4C6A">
        <w:rPr>
          <w:rFonts w:ascii="GHEA Grapalat" w:hAnsi="GHEA Grapalat" w:cs="Arial"/>
          <w:sz w:val="20"/>
          <w:szCs w:val="20"/>
          <w:lang w:val="hy-AM"/>
        </w:rPr>
        <w:t xml:space="preserve">ՀՐԱՏԱՊ ՄԵԿ ԱՆՁԻՑ ԳՆՄԱՆ </w:t>
      </w:r>
      <w:r w:rsidR="00E72106">
        <w:rPr>
          <w:rFonts w:ascii="GHEA Grapalat" w:hAnsi="GHEA Grapalat" w:cs="Arial"/>
          <w:sz w:val="20"/>
          <w:szCs w:val="20"/>
          <w:lang w:val="hy-AM"/>
        </w:rPr>
        <w:t xml:space="preserve"> </w:t>
      </w:r>
      <w:r w:rsidR="00B95D8A">
        <w:rPr>
          <w:rFonts w:ascii="GHEA Grapalat" w:hAnsi="GHEA Grapalat" w:cs="Arial"/>
          <w:sz w:val="20"/>
          <w:szCs w:val="20"/>
          <w:lang w:val="hy-AM"/>
        </w:rPr>
        <w:t xml:space="preserve"> </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77777777" w:rsidR="00B2572B" w:rsidRPr="00A71D81" w:rsidRDefault="00B2572B" w:rsidP="00EF3662">
      <w:pPr>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A4C6A"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5A4C6A"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5A4C6A"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5A4C6A"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9"/>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rPr>
      </w:pPr>
    </w:p>
    <w:p w14:paraId="6D5563B5" w14:textId="77777777" w:rsidR="00B2572B" w:rsidRPr="00A71D81" w:rsidRDefault="00B2572B" w:rsidP="00EF3662">
      <w:pPr>
        <w:rPr>
          <w:rFonts w:ascii="GHEA Grapalat" w:hAnsi="GHEA Grapalat" w:cs="Sylfaen"/>
          <w:i/>
          <w:sz w:val="16"/>
          <w:szCs w:val="16"/>
          <w:lang w:val="hy-AM"/>
        </w:rPr>
      </w:pPr>
    </w:p>
    <w:p w14:paraId="7FDF0844" w14:textId="77777777" w:rsidR="00B2572B" w:rsidRPr="00A71D81" w:rsidRDefault="00B2572B" w:rsidP="00EF3662">
      <w:pPr>
        <w:rPr>
          <w:rFonts w:ascii="GHEA Grapalat" w:hAnsi="GHEA Grapalat" w:cs="Sylfaen"/>
          <w:i/>
          <w:sz w:val="16"/>
          <w:szCs w:val="16"/>
          <w:lang w:val="hy-AM"/>
        </w:rPr>
      </w:pPr>
    </w:p>
    <w:p w14:paraId="2A4D201A" w14:textId="77777777" w:rsidR="00B2572B" w:rsidRPr="00A71D81" w:rsidRDefault="00B2572B" w:rsidP="00EF3662">
      <w:pPr>
        <w:rPr>
          <w:rFonts w:ascii="GHEA Grapalat" w:hAnsi="GHEA Grapalat" w:cs="Sylfaen"/>
          <w:i/>
          <w:sz w:val="16"/>
          <w:szCs w:val="16"/>
          <w:lang w:val="hy-AM"/>
        </w:rPr>
      </w:pPr>
    </w:p>
    <w:p w14:paraId="6BD5419C" w14:textId="77777777" w:rsidR="00B2572B" w:rsidRPr="00A71D81" w:rsidRDefault="00B2572B" w:rsidP="00EF3662">
      <w:pPr>
        <w:rPr>
          <w:rFonts w:ascii="GHEA Grapalat" w:hAnsi="GHEA Grapalat" w:cs="Sylfaen"/>
          <w:i/>
          <w:sz w:val="16"/>
          <w:szCs w:val="16"/>
          <w:lang w:val="hy-AM"/>
        </w:rPr>
      </w:pPr>
    </w:p>
    <w:p w14:paraId="6F42F867" w14:textId="77777777" w:rsidR="00B2572B" w:rsidRPr="00A71D81" w:rsidRDefault="00B2572B" w:rsidP="00EF3662">
      <w:pPr>
        <w:rPr>
          <w:rFonts w:ascii="GHEA Grapalat" w:hAnsi="GHEA Grapalat" w:cs="Sylfaen"/>
          <w:i/>
          <w:sz w:val="16"/>
          <w:szCs w:val="16"/>
          <w:lang w:val="hy-AM"/>
        </w:rPr>
      </w:pPr>
    </w:p>
    <w:p w14:paraId="774075A2" w14:textId="77777777" w:rsidR="00B2572B" w:rsidRPr="00A71D81" w:rsidRDefault="00B2572B" w:rsidP="00EF3662">
      <w:pPr>
        <w:rPr>
          <w:rFonts w:ascii="GHEA Grapalat" w:hAnsi="GHEA Grapalat" w:cs="Sylfaen"/>
          <w:i/>
          <w:sz w:val="16"/>
          <w:szCs w:val="16"/>
          <w:lang w:val="hy-AM"/>
        </w:rPr>
      </w:pPr>
    </w:p>
    <w:p w14:paraId="7EEDCF8B" w14:textId="77777777" w:rsidR="00B2572B" w:rsidRPr="00A71D81" w:rsidRDefault="00B2572B" w:rsidP="00EF3662">
      <w:pPr>
        <w:rPr>
          <w:rFonts w:ascii="GHEA Grapalat" w:hAnsi="GHEA Grapalat" w:cs="Sylfaen"/>
          <w:i/>
          <w:sz w:val="16"/>
          <w:szCs w:val="16"/>
          <w:lang w:val="hy-AM"/>
        </w:rPr>
      </w:pPr>
    </w:p>
    <w:p w14:paraId="044005E7" w14:textId="77777777" w:rsidR="00B2572B" w:rsidRPr="00A71D81" w:rsidRDefault="00B2572B" w:rsidP="00EF3662">
      <w:pPr>
        <w:rPr>
          <w:rFonts w:ascii="GHEA Grapalat" w:hAnsi="GHEA Grapalat" w:cs="Sylfaen"/>
          <w:i/>
          <w:sz w:val="16"/>
          <w:szCs w:val="16"/>
          <w:lang w:val="hy-AM"/>
        </w:rPr>
      </w:pPr>
    </w:p>
    <w:p w14:paraId="272F32E1" w14:textId="77777777" w:rsidR="00B2572B" w:rsidRPr="00A71D81" w:rsidRDefault="00B2572B" w:rsidP="00EF3662">
      <w:pPr>
        <w:rPr>
          <w:rFonts w:ascii="GHEA Grapalat" w:hAnsi="GHEA Grapalat" w:cs="Sylfaen"/>
          <w:i/>
          <w:sz w:val="16"/>
          <w:szCs w:val="16"/>
          <w:lang w:val="hy-AM"/>
        </w:rPr>
      </w:pPr>
    </w:p>
    <w:p w14:paraId="58BFB1E9" w14:textId="77777777" w:rsidR="00B2572B" w:rsidRPr="00A71D81" w:rsidRDefault="00B2572B" w:rsidP="00EF3662">
      <w:pPr>
        <w:rPr>
          <w:rFonts w:ascii="GHEA Grapalat" w:hAnsi="GHEA Grapalat" w:cs="Sylfaen"/>
          <w:i/>
          <w:sz w:val="16"/>
          <w:szCs w:val="16"/>
          <w:lang w:val="hy-AM"/>
        </w:rPr>
      </w:pPr>
    </w:p>
    <w:p w14:paraId="4D191F1F" w14:textId="77777777" w:rsidR="00B2572B" w:rsidRPr="00A71D81" w:rsidRDefault="00B2572B" w:rsidP="00EF3662">
      <w:pPr>
        <w:rPr>
          <w:rFonts w:ascii="GHEA Grapalat" w:hAnsi="GHEA Grapalat" w:cs="Sylfaen"/>
          <w:i/>
          <w:sz w:val="16"/>
          <w:szCs w:val="16"/>
          <w:lang w:val="hy-AM"/>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6BAD9616" w14:textId="77777777" w:rsidR="00B2572B" w:rsidRPr="00A71D81" w:rsidRDefault="00B2572B" w:rsidP="00EF3662">
      <w:pPr>
        <w:pStyle w:val="31"/>
        <w:spacing w:line="240" w:lineRule="auto"/>
        <w:jc w:val="right"/>
        <w:rPr>
          <w:rFonts w:ascii="GHEA Grapalat" w:hAnsi="GHEA Grapalat"/>
          <w:i/>
          <w:lang w:val="es-ES"/>
        </w:rPr>
      </w:pPr>
    </w:p>
    <w:p w14:paraId="7D63C5D8" w14:textId="77777777" w:rsidR="000B1088" w:rsidRPr="00A71D81" w:rsidDel="000B1088" w:rsidRDefault="00B2572B" w:rsidP="000B1088">
      <w:pPr>
        <w:pStyle w:val="31"/>
        <w:spacing w:line="240" w:lineRule="auto"/>
        <w:jc w:val="right"/>
        <w:rPr>
          <w:rFonts w:ascii="GHEA Grapalat" w:hAnsi="GHEA Grapalat"/>
          <w:i/>
          <w:lang w:val="es-ES"/>
        </w:rPr>
      </w:pPr>
      <w:r w:rsidRPr="00A71D81">
        <w:rPr>
          <w:rFonts w:ascii="GHEA Grapalat" w:hAnsi="GHEA Grapalat"/>
          <w:i/>
          <w:lang w:val="es-ES"/>
        </w:rPr>
        <w:br w:type="page"/>
      </w:r>
    </w:p>
    <w:p w14:paraId="09A87CC2" w14:textId="06FF926D" w:rsidR="007862B1" w:rsidRPr="002D1E62" w:rsidRDefault="007862B1" w:rsidP="00DC5233">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w:t>
      </w:r>
      <w:r w:rsidRPr="002D1E62">
        <w:rPr>
          <w:rFonts w:ascii="GHEA Grapalat" w:hAnsi="GHEA Grapalat" w:cs="Sylfaen"/>
          <w:b/>
          <w:lang w:val="hy-AM"/>
        </w:rPr>
        <w:t xml:space="preserve"> 4.</w:t>
      </w:r>
      <w:r w:rsidR="0069263C" w:rsidRPr="002D1E62">
        <w:rPr>
          <w:rFonts w:ascii="GHEA Grapalat" w:hAnsi="GHEA Grapalat" w:cs="Sylfaen"/>
          <w:b/>
          <w:lang w:val="hy-AM"/>
        </w:rPr>
        <w:t>2</w:t>
      </w:r>
    </w:p>
    <w:p w14:paraId="1FC6CC43" w14:textId="1D783814" w:rsidR="007862B1" w:rsidRPr="002D1E62" w:rsidRDefault="003A5D95" w:rsidP="007862B1">
      <w:pPr>
        <w:pStyle w:val="31"/>
        <w:spacing w:line="240" w:lineRule="auto"/>
        <w:jc w:val="right"/>
        <w:rPr>
          <w:rFonts w:ascii="GHEA Grapalat" w:hAnsi="GHEA Grapalat" w:cs="Sylfaen"/>
          <w:b/>
          <w:lang w:val="hy-AM"/>
        </w:rPr>
      </w:pPr>
      <w:r>
        <w:rPr>
          <w:rFonts w:ascii="GHEA Grapalat" w:hAnsi="GHEA Grapalat" w:cs="Sylfaen"/>
          <w:b/>
          <w:lang w:val="hy-AM"/>
        </w:rPr>
        <w:t>ԱՄՓՀ-ՀՄԱԱՊՁԲ-42/25</w:t>
      </w:r>
      <w:r w:rsidR="00B95D8A">
        <w:rPr>
          <w:rFonts w:ascii="GHEA Grapalat" w:hAnsi="GHEA Grapalat" w:cs="Sylfaen"/>
          <w:b/>
          <w:lang w:val="hy-AM"/>
        </w:rPr>
        <w:t xml:space="preserve"> </w:t>
      </w:r>
      <w:r w:rsidR="00591BEF" w:rsidRPr="002D1E62">
        <w:rPr>
          <w:rFonts w:ascii="GHEA Grapalat" w:hAnsi="GHEA Grapalat" w:cs="Sylfaen"/>
          <w:b/>
          <w:lang w:val="hy-AM"/>
        </w:rPr>
        <w:t xml:space="preserve"> </w:t>
      </w:r>
      <w:r w:rsidR="007862B1" w:rsidRPr="00A71D81">
        <w:rPr>
          <w:rFonts w:ascii="GHEA Grapalat" w:hAnsi="GHEA Grapalat" w:cs="Sylfaen"/>
          <w:b/>
          <w:lang w:val="hy-AM"/>
        </w:rPr>
        <w:t>ծածկագրով</w:t>
      </w:r>
    </w:p>
    <w:p w14:paraId="2896D925" w14:textId="232986C6" w:rsidR="007862B1" w:rsidRPr="00A71D81" w:rsidRDefault="005A4C6A" w:rsidP="007862B1">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ՄԵԿ ԱՆՁԻՑ ԳՆՄԱՆ </w:t>
      </w:r>
      <w:r w:rsidR="00E72106">
        <w:rPr>
          <w:rFonts w:ascii="GHEA Grapalat" w:hAnsi="GHEA Grapalat" w:cs="Sylfaen"/>
          <w:b/>
          <w:lang w:val="hy-AM"/>
        </w:rPr>
        <w:t xml:space="preserve"> </w:t>
      </w:r>
      <w:r w:rsidR="00B95D8A">
        <w:rPr>
          <w:rFonts w:ascii="GHEA Grapalat" w:hAnsi="GHEA Grapalat" w:cs="Sylfaen"/>
          <w:b/>
          <w:lang w:val="hy-AM"/>
        </w:rPr>
        <w:t xml:space="preserve"> </w:t>
      </w:r>
      <w:r w:rsidR="000D01E3" w:rsidRPr="00A71D81">
        <w:rPr>
          <w:rFonts w:ascii="GHEA Grapalat" w:hAnsi="GHEA Grapalat" w:cs="Sylfaen"/>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0300EAB1" w:rsidR="007862B1" w:rsidRPr="00A71D81" w:rsidRDefault="005A4C6A" w:rsidP="007862B1">
      <w:pPr>
        <w:rPr>
          <w:rFonts w:ascii="GHEA Grapalat" w:hAnsi="GHEA Grapalat" w:cs="GHEA Grapalat"/>
          <w:sz w:val="20"/>
          <w:szCs w:val="20"/>
          <w:lang w:val="hy-AM"/>
        </w:rPr>
      </w:pPr>
      <w:r>
        <w:rPr>
          <w:rFonts w:ascii="GHEA Grapalat" w:hAnsi="GHEA Grapalat" w:cs="GHEA Grapalat"/>
          <w:sz w:val="20"/>
          <w:szCs w:val="20"/>
          <w:lang w:val="hy-AM"/>
        </w:rPr>
        <w:t xml:space="preserve">     հ</w:t>
      </w:r>
      <w:r>
        <w:rPr>
          <w:rFonts w:ascii="Cambria Math" w:hAnsi="Cambria Math" w:cs="GHEA Grapalat"/>
          <w:sz w:val="20"/>
          <w:szCs w:val="20"/>
          <w:lang w:val="hy-AM"/>
        </w:rPr>
        <w:t>․ Փարաքար</w:t>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r>
      <w:r w:rsidR="007862B1" w:rsidRPr="00A71D81">
        <w:rPr>
          <w:rFonts w:ascii="GHEA Grapalat" w:hAnsi="GHEA Grapalat" w:cs="GHEA Grapalat"/>
          <w:sz w:val="20"/>
          <w:szCs w:val="20"/>
          <w:lang w:val="hy-AM"/>
        </w:rPr>
        <w:tab/>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sz w:val="20"/>
          <w:szCs w:val="20"/>
          <w:lang w:val="hy-AM"/>
        </w:rPr>
        <w:t>»</w:t>
      </w:r>
      <w:r w:rsidR="007862B1" w:rsidRPr="00A71D81">
        <w:rPr>
          <w:rFonts w:ascii="GHEA Grapalat" w:hAnsi="GHEA Grapalat" w:cs="GHEA Grapalat"/>
          <w:sz w:val="20"/>
          <w:szCs w:val="20"/>
          <w:u w:val="single"/>
          <w:lang w:val="hy-AM"/>
        </w:rPr>
        <w:t xml:space="preserve"> </w:t>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u w:val="single"/>
          <w:lang w:val="hy-AM"/>
        </w:rPr>
        <w:tab/>
      </w:r>
      <w:r w:rsidR="007862B1"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rPr>
          <w:rFonts w:ascii="GHEA Grapalat" w:hAnsi="GHEA Grapalat" w:cs="GHEA Grapalat"/>
          <w:sz w:val="20"/>
          <w:szCs w:val="20"/>
          <w:lang w:val="hy-AM"/>
        </w:rPr>
      </w:pPr>
    </w:p>
    <w:p w14:paraId="14319ABF" w14:textId="77777777" w:rsidR="007862B1" w:rsidRPr="00A71D81" w:rsidRDefault="007862B1" w:rsidP="00A02ADE">
      <w:pPr>
        <w:numPr>
          <w:ilvl w:val="0"/>
          <w:numId w:val="2"/>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0E76F26" w14:textId="70AEB093" w:rsidR="007862B1" w:rsidRPr="002D1E62" w:rsidRDefault="007862B1" w:rsidP="00A02ADE">
      <w:pPr>
        <w:numPr>
          <w:ilvl w:val="1"/>
          <w:numId w:val="3"/>
        </w:numPr>
        <w:ind w:left="0" w:firstLine="426"/>
        <w:rPr>
          <w:rFonts w:ascii="GHEA Grapalat" w:hAnsi="GHEA Grapalat" w:cs="GHEA Grapalat"/>
          <w:sz w:val="20"/>
          <w:szCs w:val="20"/>
          <w:lang w:val="pt-BR"/>
        </w:rPr>
      </w:pPr>
      <w:r w:rsidRPr="00EA4FCB">
        <w:rPr>
          <w:rFonts w:ascii="GHEA Grapalat" w:hAnsi="GHEA Grapalat" w:cs="GHEA Grapalat"/>
          <w:sz w:val="20"/>
          <w:szCs w:val="20"/>
          <w:lang w:val="pt-BR"/>
        </w:rPr>
        <w:t>Ընկերությունը մասնակցում է</w:t>
      </w:r>
      <w:r w:rsidR="00E866F1" w:rsidRPr="00EA4FCB">
        <w:rPr>
          <w:rFonts w:ascii="GHEA Grapalat" w:hAnsi="GHEA Grapalat" w:cs="GHEA Grapalat"/>
          <w:sz w:val="20"/>
          <w:szCs w:val="20"/>
          <w:lang w:val="hy-AM"/>
        </w:rPr>
        <w:t xml:space="preserve"> Փա</w:t>
      </w:r>
      <w:r w:rsidR="00E866F1" w:rsidRPr="002D1E62">
        <w:rPr>
          <w:rFonts w:ascii="GHEA Grapalat" w:hAnsi="GHEA Grapalat" w:cs="GHEA Grapalat"/>
          <w:sz w:val="20"/>
          <w:szCs w:val="20"/>
          <w:lang w:val="pt-BR"/>
        </w:rPr>
        <w:t>րաքար</w:t>
      </w:r>
      <w:r w:rsidR="008D0C85">
        <w:rPr>
          <w:rFonts w:ascii="GHEA Grapalat" w:hAnsi="GHEA Grapalat" w:cs="GHEA Grapalat"/>
          <w:sz w:val="20"/>
          <w:szCs w:val="20"/>
          <w:lang w:val="hy-AM"/>
        </w:rPr>
        <w:t>ի</w:t>
      </w:r>
      <w:r w:rsidR="00075C4A">
        <w:rPr>
          <w:rFonts w:ascii="GHEA Grapalat" w:hAnsi="GHEA Grapalat" w:cs="GHEA Grapalat"/>
          <w:sz w:val="20"/>
          <w:szCs w:val="20"/>
          <w:lang w:val="pt-BR"/>
        </w:rPr>
        <w:t xml:space="preserve">  համայնք</w:t>
      </w:r>
      <w:r w:rsidR="008D0C85">
        <w:rPr>
          <w:rFonts w:ascii="GHEA Grapalat" w:hAnsi="GHEA Grapalat" w:cs="GHEA Grapalat"/>
          <w:sz w:val="20"/>
          <w:szCs w:val="20"/>
          <w:lang w:val="hy-AM"/>
        </w:rPr>
        <w:t>ապետարան</w:t>
      </w:r>
      <w:r w:rsidR="00075C4A">
        <w:rPr>
          <w:rFonts w:ascii="GHEA Grapalat" w:hAnsi="GHEA Grapalat" w:cs="GHEA Grapalat"/>
          <w:sz w:val="20"/>
          <w:szCs w:val="20"/>
          <w:lang w:val="pt-BR"/>
        </w:rPr>
        <w:t>ի</w:t>
      </w:r>
      <w:r w:rsidR="00EA4FCB" w:rsidRPr="002D1E62">
        <w:rPr>
          <w:rFonts w:ascii="GHEA Grapalat" w:hAnsi="GHEA Grapalat" w:cs="GHEA Grapalat"/>
          <w:sz w:val="20"/>
          <w:szCs w:val="20"/>
          <w:lang w:val="pt-BR"/>
        </w:rPr>
        <w:t xml:space="preserve">, </w:t>
      </w:r>
      <w:r w:rsidRPr="00EA4FCB">
        <w:rPr>
          <w:rFonts w:ascii="GHEA Grapalat" w:hAnsi="GHEA Grapalat" w:cs="GHEA Grapalat"/>
          <w:sz w:val="20"/>
          <w:szCs w:val="20"/>
          <w:lang w:val="pt-BR"/>
        </w:rPr>
        <w:t xml:space="preserve">այսուհետ` Պատվիրատու) կողմից կազմակերպված` </w:t>
      </w:r>
      <w:r w:rsidR="003A5D95">
        <w:rPr>
          <w:rFonts w:ascii="GHEA Grapalat" w:hAnsi="GHEA Grapalat" w:cs="GHEA Grapalat"/>
          <w:sz w:val="20"/>
          <w:szCs w:val="20"/>
          <w:lang w:val="pt-BR"/>
        </w:rPr>
        <w:t>ԱՄՓՀ-ՀՄԱԱՊՁԲ-42/25</w:t>
      </w:r>
      <w:r w:rsidR="00B95D8A">
        <w:rPr>
          <w:rFonts w:ascii="GHEA Grapalat" w:hAnsi="GHEA Grapalat" w:cs="GHEA Grapalat"/>
          <w:sz w:val="20"/>
          <w:szCs w:val="20"/>
          <w:lang w:val="pt-BR"/>
        </w:rPr>
        <w:t xml:space="preserve"> </w:t>
      </w:r>
      <w:r w:rsidR="00591BEF" w:rsidRPr="002D1E62">
        <w:rPr>
          <w:rFonts w:ascii="GHEA Grapalat" w:hAnsi="GHEA Grapalat" w:cs="GHEA Grapalat"/>
          <w:sz w:val="20"/>
          <w:szCs w:val="20"/>
          <w:lang w:val="pt-BR"/>
        </w:rPr>
        <w:t xml:space="preserve"> </w:t>
      </w:r>
      <w:r w:rsidRPr="00EA4FCB">
        <w:rPr>
          <w:rFonts w:ascii="GHEA Grapalat" w:hAnsi="GHEA Grapalat" w:cs="GHEA Grapalat"/>
          <w:sz w:val="20"/>
          <w:szCs w:val="20"/>
          <w:lang w:val="pt-BR"/>
        </w:rPr>
        <w:t>ծածկագրով գնման ընթացակարգին:</w:t>
      </w:r>
      <w:r w:rsidR="002D1E62" w:rsidRPr="002D1E62">
        <w:rPr>
          <w:rFonts w:ascii="GHEA Grapalat" w:hAnsi="GHEA Grapalat" w:cs="GHEA Grapalat"/>
          <w:sz w:val="20"/>
          <w:szCs w:val="20"/>
          <w:lang w:val="pt-BR"/>
        </w:rPr>
        <w:t xml:space="preserve">                </w:t>
      </w:r>
      <w:r w:rsidRPr="002D1E62">
        <w:rPr>
          <w:rFonts w:ascii="GHEA Grapalat" w:hAnsi="GHEA Grapalat" w:cs="GHEA Grapalat"/>
          <w:sz w:val="20"/>
          <w:szCs w:val="20"/>
          <w:lang w:val="pt-BR"/>
        </w:rPr>
        <w:t xml:space="preserve">                    </w:t>
      </w:r>
    </w:p>
    <w:p w14:paraId="799FFC76" w14:textId="77777777" w:rsidR="007862B1" w:rsidRPr="00A71D81" w:rsidRDefault="006E35C3" w:rsidP="006E35C3">
      <w:pPr>
        <w:ind w:firstLine="360"/>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lastRenderedPageBreak/>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A02ADE">
      <w:pPr>
        <w:numPr>
          <w:ilvl w:val="1"/>
          <w:numId w:val="6"/>
        </w:numPr>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rPr>
          <w:rFonts w:ascii="GHEA Grapalat" w:hAnsi="GHEA Grapalat" w:cs="GHEA Grapalat"/>
          <w:sz w:val="20"/>
          <w:szCs w:val="20"/>
          <w:lang w:val="hy-AM"/>
        </w:rPr>
      </w:pPr>
    </w:p>
    <w:p w14:paraId="1536929A" w14:textId="77777777" w:rsidR="007862B1" w:rsidRPr="00A71D81" w:rsidRDefault="007862B1" w:rsidP="00A02ADE">
      <w:pPr>
        <w:numPr>
          <w:ilvl w:val="0"/>
          <w:numId w:val="2"/>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rPr>
          <w:rFonts w:ascii="GHEA Grapalat" w:hAnsi="GHEA Grapalat"/>
          <w:sz w:val="18"/>
          <w:szCs w:val="18"/>
          <w:u w:val="single"/>
          <w:vertAlign w:val="superscript"/>
          <w:lang w:val="hy-AM"/>
        </w:rPr>
      </w:pPr>
    </w:p>
    <w:p w14:paraId="73D11854" w14:textId="77777777" w:rsidR="00334B2F" w:rsidRPr="00A71D81" w:rsidRDefault="00334B2F" w:rsidP="00334B2F">
      <w:pPr>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rPr>
          <w:rFonts w:ascii="GHEA Grapalat" w:hAnsi="GHEA Grapalat"/>
          <w:sz w:val="20"/>
          <w:szCs w:val="20"/>
          <w:lang w:val="hy-AM"/>
        </w:rPr>
      </w:pPr>
    </w:p>
    <w:p w14:paraId="725A2018" w14:textId="77777777" w:rsidR="00334B2F" w:rsidRPr="00A71D81" w:rsidRDefault="00334B2F" w:rsidP="00334B2F">
      <w:pPr>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rPr>
          <w:rFonts w:ascii="GHEA Grapalat" w:hAnsi="GHEA Grapalat"/>
          <w:sz w:val="18"/>
          <w:szCs w:val="18"/>
          <w:vertAlign w:val="superscript"/>
          <w:lang w:val="hy-AM"/>
        </w:rPr>
      </w:pPr>
    </w:p>
    <w:p w14:paraId="15451449" w14:textId="77777777" w:rsidR="007862B1" w:rsidRPr="00A71D81" w:rsidRDefault="007862B1" w:rsidP="007862B1">
      <w:pPr>
        <w:rPr>
          <w:rFonts w:ascii="GHEA Grapalat" w:hAnsi="GHEA Grapalat" w:cs="GHEA Grapalat"/>
          <w:i/>
          <w:sz w:val="18"/>
          <w:szCs w:val="18"/>
          <w:lang w:val="hy-AM"/>
        </w:rPr>
      </w:pP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10.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 (</w:t>
            </w:r>
            <w:r w:rsidRPr="00A71D81">
              <w:rPr>
                <w:rFonts w:ascii="GHEA Grapalat" w:hAnsi="GHEA Grapalat" w:cs="Sylfaen"/>
                <w:sz w:val="20"/>
                <w:szCs w:val="20"/>
                <w:lang w:val="hy-AM"/>
              </w:rPr>
              <w:t>չի լրացվում</w:t>
            </w:r>
            <w:r w:rsidRPr="00A71D81">
              <w:rPr>
                <w:rFonts w:ascii="GHEA Grapalat" w:hAnsi="GHEA Grapalat" w:cs="Sylfaen"/>
                <w:sz w:val="20"/>
                <w:szCs w:val="20"/>
              </w:rPr>
              <w:t>)</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16.Արժույթը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spacing w:before="100" w:beforeAutospacing="1" w:after="100" w:afterAutospacing="1"/>
        <w:contextualSpacing/>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spacing w:before="100" w:beforeAutospacing="1" w:after="100" w:afterAutospacing="1"/>
        <w:contextualSpacing/>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spacing w:before="100" w:beforeAutospacing="1" w:after="100" w:afterAutospacing="1"/>
        <w:contextualSpacing/>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spacing w:before="100" w:beforeAutospacing="1" w:after="100" w:afterAutospacing="1"/>
        <w:contextualSpacing/>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spacing w:before="100" w:beforeAutospacing="1" w:after="100" w:afterAutospacing="1"/>
        <w:contextualSpacing/>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spacing w:before="100" w:beforeAutospacing="1" w:after="100" w:afterAutospacing="1"/>
        <w:contextualSpacing/>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011AAD" w:rsidRDefault="00631658" w:rsidP="00A02ADE">
            <w:pPr>
              <w:pStyle w:val="aff"/>
              <w:numPr>
                <w:ilvl w:val="0"/>
                <w:numId w:val="4"/>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011AAD" w:rsidRDefault="00631658" w:rsidP="00A02ADE">
            <w:pPr>
              <w:pStyle w:val="aff"/>
              <w:numPr>
                <w:ilvl w:val="0"/>
                <w:numId w:val="4"/>
              </w:numPr>
              <w:ind w:hanging="436"/>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011AAD" w:rsidRDefault="00631658" w:rsidP="00A02ADE">
            <w:pPr>
              <w:pStyle w:val="aff"/>
              <w:numPr>
                <w:ilvl w:val="0"/>
                <w:numId w:val="4"/>
              </w:numPr>
              <w:ind w:hanging="436"/>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w:t>
            </w:r>
            <w:r w:rsidRPr="00A71D81">
              <w:rPr>
                <w:rFonts w:ascii="GHEA Grapalat" w:hAnsi="GHEA Grapalat"/>
                <w:sz w:val="20"/>
                <w:szCs w:val="20"/>
              </w:rPr>
              <w:lastRenderedPageBreak/>
              <w:t xml:space="preserve">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շահառուի այն </w:t>
            </w:r>
            <w:r w:rsidRPr="00A71D81">
              <w:rPr>
                <w:rFonts w:ascii="GHEA Grapalat" w:hAnsi="GHEA Grapalat"/>
                <w:sz w:val="20"/>
                <w:szCs w:val="20"/>
              </w:rPr>
              <w:lastRenderedPageBreak/>
              <w:t>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 xml:space="preserve">նախապես լրացվում է շահառուի կողմից` </w:t>
            </w:r>
            <w:r w:rsidRPr="00A71D81">
              <w:rPr>
                <w:rFonts w:ascii="GHEA Grapalat" w:hAnsi="GHEA Grapalat"/>
                <w:sz w:val="20"/>
                <w:szCs w:val="20"/>
              </w:rPr>
              <w:lastRenderedPageBreak/>
              <w:t>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5A4C6A"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5A4C6A"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5A4C6A"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առդիր էջերի </w:t>
            </w:r>
            <w:r w:rsidRPr="00A71D81">
              <w:rPr>
                <w:rFonts w:ascii="GHEA Grapalat" w:hAnsi="GHEA Grapalat"/>
                <w:sz w:val="20"/>
                <w:szCs w:val="20"/>
              </w:rPr>
              <w:lastRenderedPageBreak/>
              <w:t>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lastRenderedPageBreak/>
              <w:t>կողմից</w:t>
            </w:r>
          </w:p>
        </w:tc>
      </w:tr>
      <w:tr w:rsidR="00631658" w:rsidRPr="005A4C6A"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5A4C6A"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աշխատակցի </w:t>
            </w:r>
            <w:r w:rsidRPr="00A71D81">
              <w:rPr>
                <w:rFonts w:ascii="GHEA Grapalat" w:hAnsi="GHEA Grapalat"/>
                <w:sz w:val="20"/>
                <w:szCs w:val="20"/>
              </w:rPr>
              <w:lastRenderedPageBreak/>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 xml:space="preserve">նելու </w:t>
            </w:r>
            <w:r w:rsidRPr="00A71D81">
              <w:rPr>
                <w:rFonts w:ascii="GHEA Grapalat" w:hAnsi="GHEA Grapalat"/>
                <w:sz w:val="20"/>
                <w:szCs w:val="20"/>
              </w:rPr>
              <w:lastRenderedPageBreak/>
              <w:t>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011AAD" w:rsidRDefault="00631658" w:rsidP="00631658">
      <w:pPr>
        <w:pStyle w:val="a3"/>
        <w:jc w:val="right"/>
        <w:rPr>
          <w:rFonts w:ascii="GHEA Grapalat" w:hAnsi="GHEA Grapalat" w:cs="Sylfaen"/>
          <w:i w:val="0"/>
          <w:lang w:val="ru-RU"/>
        </w:rPr>
      </w:pPr>
    </w:p>
    <w:p w14:paraId="7F010279" w14:textId="77777777" w:rsidR="00631658" w:rsidRPr="00011AAD" w:rsidRDefault="00631658" w:rsidP="00631658">
      <w:pPr>
        <w:pStyle w:val="a3"/>
        <w:jc w:val="right"/>
        <w:rPr>
          <w:rFonts w:ascii="GHEA Grapalat" w:hAnsi="GHEA Grapalat" w:cs="Sylfaen"/>
          <w:i w:val="0"/>
          <w:lang w:val="ru-RU"/>
        </w:rPr>
      </w:pPr>
    </w:p>
    <w:p w14:paraId="64C8C741" w14:textId="77777777" w:rsidR="00631658" w:rsidRPr="00011AAD" w:rsidRDefault="00631658" w:rsidP="00631658">
      <w:pPr>
        <w:pStyle w:val="a3"/>
        <w:jc w:val="right"/>
        <w:rPr>
          <w:rFonts w:ascii="GHEA Grapalat" w:hAnsi="GHEA Grapalat" w:cs="Sylfaen"/>
          <w:i w:val="0"/>
          <w:lang w:val="ru-RU"/>
        </w:rPr>
      </w:pPr>
    </w:p>
    <w:p w14:paraId="0590E6A7" w14:textId="77777777" w:rsidR="00631658" w:rsidRPr="00011AAD" w:rsidRDefault="00631658" w:rsidP="00631658">
      <w:pPr>
        <w:pStyle w:val="a3"/>
        <w:jc w:val="right"/>
        <w:rPr>
          <w:rFonts w:ascii="GHEA Grapalat" w:hAnsi="GHEA Grapalat" w:cs="Sylfaen"/>
          <w:i w:val="0"/>
          <w:lang w:val="ru-RU"/>
        </w:rPr>
      </w:pPr>
    </w:p>
    <w:p w14:paraId="22ED4693" w14:textId="77777777" w:rsidR="00631658" w:rsidRPr="00011AAD" w:rsidRDefault="00631658" w:rsidP="00631658">
      <w:pPr>
        <w:pStyle w:val="a3"/>
        <w:jc w:val="right"/>
        <w:rPr>
          <w:rFonts w:ascii="GHEA Grapalat" w:hAnsi="GHEA Grapalat" w:cs="Sylfaen"/>
          <w:i w:val="0"/>
          <w:lang w:val="ru-RU"/>
        </w:rPr>
      </w:pPr>
    </w:p>
    <w:p w14:paraId="03B927D5" w14:textId="77777777" w:rsidR="00631658" w:rsidRPr="00A71D81" w:rsidRDefault="00631658" w:rsidP="00631658">
      <w:pPr>
        <w:rPr>
          <w:rFonts w:ascii="GHEA Grapalat" w:hAnsi="GHEA Grapalat"/>
        </w:rPr>
      </w:pPr>
    </w:p>
    <w:p w14:paraId="7139D338" w14:textId="77777777" w:rsidR="00631658" w:rsidRPr="00A71D81" w:rsidRDefault="00631658" w:rsidP="00631658">
      <w:pPr>
        <w:jc w:val="center"/>
        <w:rPr>
          <w:rFonts w:ascii="GHEA Grapalat" w:hAnsi="GHEA Grapalat" w:cs="GHEA Grapalat"/>
          <w:sz w:val="22"/>
          <w:szCs w:val="22"/>
          <w:lang w:val="hy-AM"/>
        </w:rPr>
      </w:pPr>
    </w:p>
    <w:p w14:paraId="70652BFD" w14:textId="4C83D12C" w:rsidR="00091EBC" w:rsidRPr="00A71D81" w:rsidRDefault="00631658" w:rsidP="0059400C">
      <w:pPr>
        <w:pStyle w:val="31"/>
        <w:spacing w:line="240" w:lineRule="auto"/>
        <w:jc w:val="right"/>
        <w:rPr>
          <w:rFonts w:ascii="GHEA Grapalat" w:hAnsi="GHEA Grapalat" w:cs="Arial"/>
          <w:b/>
          <w:lang w:val="hy-AM"/>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66767B4D" w:rsidR="00631658" w:rsidRPr="00A71D81" w:rsidRDefault="003A5D95" w:rsidP="00631658">
      <w:pPr>
        <w:pStyle w:val="31"/>
        <w:spacing w:line="240" w:lineRule="auto"/>
        <w:jc w:val="right"/>
        <w:rPr>
          <w:rFonts w:ascii="GHEA Grapalat" w:hAnsi="GHEA Grapalat" w:cs="Sylfaen"/>
          <w:b/>
          <w:lang w:val="hy-AM"/>
        </w:rPr>
      </w:pPr>
      <w:r>
        <w:rPr>
          <w:rFonts w:ascii="GHEA Grapalat" w:hAnsi="GHEA Grapalat" w:cs="Sylfaen"/>
          <w:b/>
          <w:lang w:val="hy-AM"/>
        </w:rPr>
        <w:t>ԱՄՓՀ-ՀՄԱԱՊՁԲ-42/25</w:t>
      </w:r>
      <w:r w:rsidR="00B95D8A">
        <w:rPr>
          <w:rFonts w:ascii="GHEA Grapalat" w:hAnsi="GHEA Grapalat" w:cs="Sylfaen"/>
          <w:b/>
          <w:lang w:val="hy-AM"/>
        </w:rPr>
        <w:t xml:space="preserve"> </w:t>
      </w:r>
      <w:r w:rsidR="0059400C" w:rsidRPr="002D1E62">
        <w:rPr>
          <w:rFonts w:ascii="GHEA Grapalat" w:hAnsi="GHEA Grapalat" w:cs="Sylfaen"/>
          <w:b/>
          <w:lang w:val="hy-AM"/>
        </w:rPr>
        <w:t xml:space="preserve"> </w:t>
      </w:r>
      <w:r w:rsidR="00631658" w:rsidRPr="00A71D81">
        <w:rPr>
          <w:rFonts w:ascii="GHEA Grapalat" w:hAnsi="GHEA Grapalat" w:cs="Sylfaen"/>
          <w:b/>
          <w:lang w:val="hy-AM"/>
        </w:rPr>
        <w:t>ծածկագրով</w:t>
      </w:r>
    </w:p>
    <w:p w14:paraId="5BE6F7DC" w14:textId="04F1949E" w:rsidR="00631658" w:rsidRPr="00A71D81" w:rsidRDefault="005A4C6A"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ՄԵԿ ԱՆՁԻՑ ԳՆՄԱՆ </w:t>
      </w:r>
      <w:r w:rsidR="00E72106">
        <w:rPr>
          <w:rFonts w:ascii="GHEA Grapalat" w:hAnsi="GHEA Grapalat" w:cs="Sylfaen"/>
          <w:b/>
          <w:lang w:val="hy-AM"/>
        </w:rPr>
        <w:t xml:space="preserve"> </w:t>
      </w:r>
      <w:r w:rsidR="00B95D8A">
        <w:rPr>
          <w:rFonts w:ascii="GHEA Grapalat" w:hAnsi="GHEA Grapalat" w:cs="Sylfaen"/>
          <w:b/>
          <w:lang w:val="hy-AM"/>
        </w:rPr>
        <w:t xml:space="preserve"> </w:t>
      </w:r>
      <w:r w:rsidR="00E866F1" w:rsidRPr="00A71D81">
        <w:rPr>
          <w:rFonts w:ascii="GHEA Grapalat" w:hAnsi="GHEA Grapalat" w:cs="Sylfaen"/>
          <w:b/>
          <w:lang w:val="hy-AM"/>
        </w:rPr>
        <w:t xml:space="preserve"> </w:t>
      </w:r>
      <w:r w:rsidR="00631658" w:rsidRPr="00A71D81">
        <w:rPr>
          <w:rFonts w:ascii="GHEA Grapalat" w:hAnsi="GHEA Grapalat" w:cs="Sylfaen"/>
          <w:b/>
          <w:lang w:val="hy-AM"/>
        </w:rPr>
        <w:t>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038EF99B" w:rsidR="00631658" w:rsidRPr="00A71D81" w:rsidRDefault="005A4C6A" w:rsidP="00631658">
      <w:pPr>
        <w:rPr>
          <w:rFonts w:ascii="GHEA Grapalat" w:hAnsi="GHEA Grapalat" w:cs="GHEA Grapalat"/>
          <w:sz w:val="20"/>
          <w:szCs w:val="20"/>
          <w:lang w:val="hy-AM"/>
        </w:rPr>
      </w:pPr>
      <w:r>
        <w:rPr>
          <w:rFonts w:ascii="GHEA Grapalat" w:hAnsi="GHEA Grapalat" w:cs="GHEA Grapalat"/>
          <w:sz w:val="20"/>
          <w:szCs w:val="20"/>
          <w:lang w:val="hy-AM"/>
        </w:rPr>
        <w:t xml:space="preserve">     հ. Փարաքար       </w:t>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r>
      <w:r w:rsidR="00631658" w:rsidRPr="00A71D81">
        <w:rPr>
          <w:rFonts w:ascii="GHEA Grapalat" w:hAnsi="GHEA Grapalat" w:cs="GHEA Grapalat"/>
          <w:sz w:val="20"/>
          <w:szCs w:val="20"/>
          <w:lang w:val="hy-AM"/>
        </w:rPr>
        <w:tab/>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sz w:val="20"/>
          <w:szCs w:val="20"/>
          <w:lang w:val="hy-AM"/>
        </w:rPr>
        <w:t>»</w:t>
      </w:r>
      <w:r w:rsidR="00631658" w:rsidRPr="00A71D81">
        <w:rPr>
          <w:rFonts w:ascii="GHEA Grapalat" w:hAnsi="GHEA Grapalat" w:cs="GHEA Grapalat"/>
          <w:sz w:val="20"/>
          <w:szCs w:val="20"/>
          <w:u w:val="single"/>
          <w:lang w:val="hy-AM"/>
        </w:rPr>
        <w:t xml:space="preserve"> </w:t>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u w:val="single"/>
          <w:lang w:val="hy-AM"/>
        </w:rPr>
        <w:tab/>
      </w:r>
      <w:r w:rsidR="00631658"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45D6E179" w:rsidR="00631658" w:rsidRPr="00A71D81" w:rsidRDefault="00631658" w:rsidP="002D1E62">
      <w:pPr>
        <w:ind w:left="426"/>
        <w:rPr>
          <w:rFonts w:ascii="GHEA Grapalat" w:hAnsi="GHEA Grapalat" w:cs="GHEA Grapalat"/>
          <w:sz w:val="20"/>
          <w:szCs w:val="20"/>
          <w:lang w:val="pt-BR"/>
        </w:rPr>
      </w:pPr>
      <w:r w:rsidRPr="00A71D81">
        <w:rPr>
          <w:rFonts w:ascii="GHEA Grapalat" w:hAnsi="GHEA Grapalat" w:cs="GHEA Grapalat"/>
          <w:sz w:val="20"/>
          <w:szCs w:val="20"/>
          <w:lang w:val="pt-BR"/>
        </w:rPr>
        <w:t>1.1 Ընկերությունը մասնակցում է</w:t>
      </w:r>
      <w:r w:rsidR="00E866F1">
        <w:rPr>
          <w:rFonts w:ascii="GHEA Grapalat" w:hAnsi="GHEA Grapalat" w:cs="GHEA Grapalat"/>
          <w:sz w:val="20"/>
          <w:szCs w:val="20"/>
          <w:lang w:val="hy-AM"/>
        </w:rPr>
        <w:t xml:space="preserve"> Փարաքարի համայնքապետարանի</w:t>
      </w:r>
      <w:r w:rsidR="00CC03A5">
        <w:rPr>
          <w:rFonts w:ascii="GHEA Grapalat" w:hAnsi="GHEA Grapalat" w:cs="GHEA Grapalat"/>
          <w:sz w:val="20"/>
          <w:szCs w:val="20"/>
          <w:lang w:val="hy-AM"/>
        </w:rPr>
        <w:t xml:space="preserve"> </w:t>
      </w:r>
      <w:r w:rsidRPr="00A71D81">
        <w:rPr>
          <w:rFonts w:ascii="GHEA Grapalat" w:hAnsi="GHEA Grapalat" w:cs="GHEA Grapalat"/>
          <w:sz w:val="20"/>
          <w:szCs w:val="20"/>
          <w:lang w:val="pt-BR"/>
        </w:rPr>
        <w:t xml:space="preserve">(այսուհետ` Պատվիրատու) կողմից </w:t>
      </w:r>
      <w:r w:rsidR="002D1E62">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կազմակերպված` </w:t>
      </w:r>
      <w:r w:rsidR="003A5D95">
        <w:rPr>
          <w:rFonts w:ascii="GHEA Grapalat" w:hAnsi="GHEA Grapalat" w:cs="GHEA Grapalat"/>
          <w:sz w:val="20"/>
          <w:szCs w:val="20"/>
          <w:lang w:val="pt-BR"/>
        </w:rPr>
        <w:t>ԱՄՓՀ-ՀՄԱԱՊՁԲ-42/25</w:t>
      </w:r>
      <w:r w:rsidR="00B95D8A">
        <w:rPr>
          <w:rFonts w:ascii="GHEA Grapalat" w:hAnsi="GHEA Grapalat" w:cs="GHEA Grapalat"/>
          <w:sz w:val="20"/>
          <w:szCs w:val="20"/>
          <w:lang w:val="pt-BR"/>
        </w:rPr>
        <w:t xml:space="preserve"> </w:t>
      </w:r>
      <w:r w:rsidR="0059400C" w:rsidRPr="002D1E62">
        <w:rPr>
          <w:rFonts w:ascii="GHEA Grapalat" w:hAnsi="GHEA Grapalat" w:cs="GHEA Grapalat"/>
          <w:sz w:val="20"/>
          <w:szCs w:val="20"/>
          <w:lang w:val="pt-BR"/>
        </w:rPr>
        <w:t xml:space="preserve"> </w:t>
      </w:r>
      <w:r w:rsidRPr="00A71D81">
        <w:rPr>
          <w:rFonts w:ascii="GHEA Grapalat" w:hAnsi="GHEA Grapalat" w:cs="GHEA Grapalat"/>
          <w:sz w:val="20"/>
          <w:szCs w:val="20"/>
          <w:lang w:val="pt-BR"/>
        </w:rPr>
        <w:t>ծածկագրով գնման ընթացակարգին:</w:t>
      </w:r>
    </w:p>
    <w:p w14:paraId="76518AF4" w14:textId="1756FFCC" w:rsidR="00631658" w:rsidRPr="00A71D81" w:rsidRDefault="00631658" w:rsidP="00631658">
      <w:pPr>
        <w:ind w:left="426"/>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p>
    <w:p w14:paraId="314CA090" w14:textId="77777777" w:rsidR="00631658" w:rsidRPr="00A71D81" w:rsidRDefault="00631658" w:rsidP="00631658">
      <w:pPr>
        <w:ind w:firstLine="426"/>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0771CA2" w14:textId="77777777" w:rsidR="00631658" w:rsidRPr="00A71D81" w:rsidRDefault="00631658" w:rsidP="00631658">
      <w:pPr>
        <w:ind w:firstLine="426"/>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924FEB" w14:textId="77777777" w:rsidR="00631658" w:rsidRPr="00A71D81" w:rsidRDefault="00631658" w:rsidP="00A02ADE">
      <w:pPr>
        <w:numPr>
          <w:ilvl w:val="1"/>
          <w:numId w:val="6"/>
        </w:numPr>
        <w:ind w:left="0" w:firstLine="426"/>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14:paraId="7C108E69" w14:textId="77777777" w:rsidR="00631658" w:rsidRPr="00A71D81" w:rsidRDefault="00631658" w:rsidP="00A02ADE">
      <w:pPr>
        <w:numPr>
          <w:ilvl w:val="1"/>
          <w:numId w:val="6"/>
        </w:numPr>
        <w:ind w:left="0" w:firstLine="426"/>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A02ADE">
      <w:pPr>
        <w:numPr>
          <w:ilvl w:val="1"/>
          <w:numId w:val="6"/>
        </w:numPr>
        <w:ind w:left="0" w:firstLine="426"/>
        <w:rPr>
          <w:rFonts w:ascii="GHEA Grapalat" w:hAnsi="GHEA Grapalat" w:cs="GHEA Grapalat"/>
          <w:sz w:val="20"/>
          <w:szCs w:val="20"/>
          <w:lang w:val="pt-BR"/>
        </w:rPr>
      </w:pPr>
      <w:r w:rsidRPr="00A71D81">
        <w:rPr>
          <w:rFonts w:ascii="GHEA Grapalat" w:hAnsi="GHEA Grapalat" w:cs="GHEA Grapalat"/>
          <w:sz w:val="20"/>
          <w:szCs w:val="20"/>
          <w:lang w:val="hy-AM"/>
        </w:rPr>
        <w:lastRenderedPageBreak/>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A02ADE">
      <w:pPr>
        <w:numPr>
          <w:ilvl w:val="1"/>
          <w:numId w:val="6"/>
        </w:numPr>
        <w:ind w:left="0" w:firstLine="426"/>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A02ADE">
      <w:pPr>
        <w:numPr>
          <w:ilvl w:val="1"/>
          <w:numId w:val="6"/>
        </w:numPr>
        <w:ind w:left="0" w:firstLine="426"/>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rPr>
          <w:rFonts w:ascii="GHEA Grapalat" w:hAnsi="GHEA Grapalat" w:cs="GHEA Grapalat"/>
          <w:sz w:val="20"/>
          <w:szCs w:val="20"/>
          <w:lang w:val="hy-AM"/>
        </w:rPr>
      </w:pPr>
    </w:p>
    <w:p w14:paraId="321F2283" w14:textId="77777777" w:rsidR="00072345" w:rsidRDefault="00072345" w:rsidP="000B7538">
      <w:pPr>
        <w:ind w:left="360"/>
        <w:jc w:val="center"/>
        <w:rPr>
          <w:rFonts w:ascii="GHEA Grapalat" w:hAnsi="GHEA Grapalat" w:cs="GHEA Grapalat"/>
          <w:b/>
          <w:bCs/>
          <w:sz w:val="20"/>
          <w:szCs w:val="20"/>
          <w:lang w:val="hy-AM"/>
        </w:rPr>
      </w:pPr>
    </w:p>
    <w:p w14:paraId="7DAEE382" w14:textId="77777777" w:rsidR="00072345" w:rsidRDefault="00072345" w:rsidP="000B7538">
      <w:pPr>
        <w:ind w:left="360"/>
        <w:jc w:val="center"/>
        <w:rPr>
          <w:rFonts w:ascii="GHEA Grapalat" w:hAnsi="GHEA Grapalat" w:cs="GHEA Grapalat"/>
          <w:b/>
          <w:bCs/>
          <w:sz w:val="20"/>
          <w:szCs w:val="20"/>
          <w:lang w:val="hy-AM"/>
        </w:rPr>
      </w:pPr>
    </w:p>
    <w:p w14:paraId="0CDD9C2D" w14:textId="6F7BDBDF"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rPr>
          <w:rFonts w:ascii="GHEA Grapalat" w:hAnsi="GHEA Grapalat"/>
          <w:sz w:val="20"/>
          <w:szCs w:val="20"/>
          <w:lang w:val="hy-AM"/>
        </w:rPr>
      </w:pPr>
    </w:p>
    <w:p w14:paraId="0E19A45A" w14:textId="77777777" w:rsidR="00631658" w:rsidRPr="00A71D81" w:rsidRDefault="00631658" w:rsidP="00631658">
      <w:pPr>
        <w:rPr>
          <w:rFonts w:ascii="GHEA Grapalat" w:hAnsi="GHEA Grapalat"/>
          <w:sz w:val="20"/>
          <w:szCs w:val="20"/>
          <w:lang w:val="hy-AM"/>
        </w:rPr>
      </w:pPr>
      <w:r w:rsidRPr="00A71D81">
        <w:rPr>
          <w:rFonts w:ascii="GHEA Grapalat" w:hAnsi="GHEA Grapalat"/>
          <w:sz w:val="20"/>
          <w:szCs w:val="20"/>
          <w:lang w:val="hy-AM"/>
        </w:rPr>
        <w:lastRenderedPageBreak/>
        <w:t>Օր/ամիս/տարի</w:t>
      </w:r>
    </w:p>
    <w:p w14:paraId="0780887B" w14:textId="77777777" w:rsidR="00631658" w:rsidRPr="00A71D81" w:rsidRDefault="00631658" w:rsidP="00631658">
      <w:pPr>
        <w:tabs>
          <w:tab w:val="left" w:pos="540"/>
        </w:tabs>
        <w:autoSpaceDE w:val="0"/>
        <w:autoSpaceDN w:val="0"/>
        <w:spacing w:before="100" w:beforeAutospacing="1" w:after="100" w:afterAutospacing="1"/>
        <w:contextualSpacing/>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spacing w:before="100" w:beforeAutospacing="1" w:after="100" w:afterAutospacing="1"/>
        <w:contextualSpacing/>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10.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 (</w:t>
            </w:r>
            <w:r w:rsidRPr="00A71D81">
              <w:rPr>
                <w:rFonts w:ascii="GHEA Grapalat" w:hAnsi="GHEA Grapalat" w:cs="Sylfaen"/>
                <w:sz w:val="20"/>
                <w:szCs w:val="20"/>
                <w:lang w:val="hy-AM"/>
              </w:rPr>
              <w:t>չի լրացվում</w:t>
            </w:r>
            <w:r w:rsidRPr="00A71D81">
              <w:rPr>
                <w:rFonts w:ascii="GHEA Grapalat" w:hAnsi="GHEA Grapalat" w:cs="Sylfaen"/>
                <w:sz w:val="20"/>
                <w:szCs w:val="20"/>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16.Արժույթը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spacing w:before="100" w:beforeAutospacing="1" w:after="100" w:afterAutospacing="1"/>
        <w:contextualSpacing/>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spacing w:before="100" w:beforeAutospacing="1" w:after="100" w:afterAutospacing="1"/>
        <w:contextualSpacing/>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spacing w:before="100" w:beforeAutospacing="1" w:after="100" w:afterAutospacing="1"/>
        <w:contextualSpacing/>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spacing w:before="100" w:beforeAutospacing="1" w:after="100" w:afterAutospacing="1"/>
        <w:contextualSpacing/>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spacing w:before="100" w:beforeAutospacing="1" w:after="100" w:afterAutospacing="1"/>
        <w:contextualSpacing/>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spacing w:before="100" w:beforeAutospacing="1" w:after="100" w:afterAutospacing="1"/>
        <w:contextualSpacing/>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011AAD" w:rsidRDefault="00334B2F" w:rsidP="00A02ADE">
            <w:pPr>
              <w:pStyle w:val="aff"/>
              <w:numPr>
                <w:ilvl w:val="0"/>
                <w:numId w:val="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011AAD" w:rsidRDefault="00334B2F" w:rsidP="00A02ADE">
            <w:pPr>
              <w:pStyle w:val="aff"/>
              <w:numPr>
                <w:ilvl w:val="0"/>
                <w:numId w:val="7"/>
              </w:numPr>
              <w:ind w:hanging="436"/>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011AAD" w:rsidRDefault="00334B2F" w:rsidP="00A02ADE">
            <w:pPr>
              <w:pStyle w:val="aff"/>
              <w:numPr>
                <w:ilvl w:val="0"/>
                <w:numId w:val="7"/>
              </w:numPr>
              <w:ind w:hanging="436"/>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w:t>
            </w:r>
            <w:r w:rsidRPr="00A71D81">
              <w:rPr>
                <w:rFonts w:ascii="GHEA Grapalat" w:hAnsi="GHEA Grapalat"/>
                <w:sz w:val="20"/>
                <w:szCs w:val="20"/>
              </w:rPr>
              <w:lastRenderedPageBreak/>
              <w:t xml:space="preserve">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շահառուի այն </w:t>
            </w:r>
            <w:r w:rsidRPr="00A71D81">
              <w:rPr>
                <w:rFonts w:ascii="GHEA Grapalat" w:hAnsi="GHEA Grapalat"/>
                <w:sz w:val="20"/>
                <w:szCs w:val="20"/>
              </w:rPr>
              <w:lastRenderedPageBreak/>
              <w:t>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 xml:space="preserve">նախապես լրացվում է շահառուի կողմից` </w:t>
            </w:r>
            <w:r w:rsidRPr="00A71D81">
              <w:rPr>
                <w:rFonts w:ascii="GHEA Grapalat" w:hAnsi="GHEA Grapalat"/>
                <w:sz w:val="20"/>
                <w:szCs w:val="20"/>
              </w:rPr>
              <w:lastRenderedPageBreak/>
              <w:t>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5A4C6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5A4C6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5A4C6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առդիր էջերի </w:t>
            </w:r>
            <w:r w:rsidRPr="00A71D81">
              <w:rPr>
                <w:rFonts w:ascii="GHEA Grapalat" w:hAnsi="GHEA Grapalat"/>
                <w:sz w:val="20"/>
                <w:szCs w:val="20"/>
              </w:rPr>
              <w:lastRenderedPageBreak/>
              <w:t>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lastRenderedPageBreak/>
              <w:t>կողմից</w:t>
            </w:r>
          </w:p>
        </w:tc>
      </w:tr>
      <w:tr w:rsidR="00334B2F" w:rsidRPr="005A4C6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5A4C6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աշխատակցի </w:t>
            </w:r>
            <w:r w:rsidRPr="00A71D81">
              <w:rPr>
                <w:rFonts w:ascii="GHEA Grapalat" w:hAnsi="GHEA Grapalat"/>
                <w:sz w:val="20"/>
                <w:szCs w:val="20"/>
              </w:rPr>
              <w:lastRenderedPageBreak/>
              <w:t>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 xml:space="preserve">նելու </w:t>
            </w:r>
            <w:r w:rsidRPr="00A71D81">
              <w:rPr>
                <w:rFonts w:ascii="GHEA Grapalat" w:hAnsi="GHEA Grapalat"/>
                <w:sz w:val="20"/>
                <w:szCs w:val="20"/>
              </w:rPr>
              <w:lastRenderedPageBreak/>
              <w:t>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011AAD" w:rsidRDefault="00334B2F" w:rsidP="00334B2F">
      <w:pPr>
        <w:pStyle w:val="a3"/>
        <w:jc w:val="right"/>
        <w:rPr>
          <w:rFonts w:ascii="GHEA Grapalat" w:hAnsi="GHEA Grapalat" w:cs="Sylfaen"/>
          <w:i w:val="0"/>
          <w:lang w:val="ru-RU"/>
        </w:rPr>
      </w:pPr>
    </w:p>
    <w:p w14:paraId="7344D883" w14:textId="77777777" w:rsidR="00334B2F" w:rsidRPr="00011AAD" w:rsidRDefault="00334B2F" w:rsidP="00334B2F">
      <w:pPr>
        <w:pStyle w:val="a3"/>
        <w:jc w:val="right"/>
        <w:rPr>
          <w:rFonts w:ascii="GHEA Grapalat" w:hAnsi="GHEA Grapalat" w:cs="Sylfaen"/>
          <w:i w:val="0"/>
          <w:lang w:val="ru-RU"/>
        </w:rPr>
      </w:pPr>
    </w:p>
    <w:p w14:paraId="33330E1B" w14:textId="77777777" w:rsidR="00334B2F" w:rsidRPr="00011AAD" w:rsidRDefault="00334B2F" w:rsidP="00334B2F">
      <w:pPr>
        <w:pStyle w:val="a3"/>
        <w:jc w:val="right"/>
        <w:rPr>
          <w:rFonts w:ascii="GHEA Grapalat" w:hAnsi="GHEA Grapalat" w:cs="Sylfaen"/>
          <w:i w:val="0"/>
          <w:lang w:val="ru-RU"/>
        </w:rPr>
      </w:pPr>
    </w:p>
    <w:p w14:paraId="48B0E6AB" w14:textId="77777777" w:rsidR="00334B2F" w:rsidRPr="00011AAD" w:rsidRDefault="00334B2F" w:rsidP="00334B2F">
      <w:pPr>
        <w:pStyle w:val="a3"/>
        <w:jc w:val="right"/>
        <w:rPr>
          <w:rFonts w:ascii="GHEA Grapalat" w:hAnsi="GHEA Grapalat" w:cs="Sylfaen"/>
          <w:i w:val="0"/>
          <w:lang w:val="ru-RU"/>
        </w:rPr>
      </w:pPr>
    </w:p>
    <w:p w14:paraId="3E2F673A" w14:textId="2ECAD41A" w:rsidR="00CB5EFD" w:rsidRPr="00A71D81" w:rsidRDefault="00334B2F" w:rsidP="0059400C">
      <w:pPr>
        <w:pStyle w:val="31"/>
        <w:spacing w:line="240" w:lineRule="auto"/>
        <w:jc w:val="center"/>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655494DE" w:rsidR="00071D1C" w:rsidRPr="00A71D81" w:rsidRDefault="003A5D95" w:rsidP="00EF3662">
      <w:pPr>
        <w:pStyle w:val="31"/>
        <w:spacing w:line="240" w:lineRule="auto"/>
        <w:jc w:val="right"/>
        <w:rPr>
          <w:rFonts w:ascii="GHEA Grapalat" w:hAnsi="GHEA Grapalat" w:cs="Sylfaen"/>
          <w:b/>
          <w:lang w:val="hy-AM"/>
        </w:rPr>
      </w:pPr>
      <w:r>
        <w:rPr>
          <w:rFonts w:ascii="GHEA Grapalat" w:hAnsi="GHEA Grapalat" w:cs="Sylfaen"/>
          <w:b/>
          <w:lang w:val="hy-AM"/>
        </w:rPr>
        <w:t>ԱՄՓՀ-ՀՄԱԱՊՁԲ-42/25</w:t>
      </w:r>
      <w:r w:rsidR="00B95D8A">
        <w:rPr>
          <w:rFonts w:ascii="GHEA Grapalat" w:hAnsi="GHEA Grapalat" w:cs="Sylfaen"/>
          <w:b/>
          <w:lang w:val="hy-AM"/>
        </w:rPr>
        <w:t xml:space="preserve"> </w:t>
      </w:r>
      <w:r w:rsidR="0059400C" w:rsidRPr="002D1E62">
        <w:rPr>
          <w:rFonts w:ascii="GHEA Grapalat" w:hAnsi="GHEA Grapalat" w:cs="Sylfaen"/>
          <w:b/>
          <w:lang w:val="hy-AM"/>
        </w:rPr>
        <w:t xml:space="preserve"> </w:t>
      </w:r>
      <w:r w:rsidR="00071D1C" w:rsidRPr="00A71D81">
        <w:rPr>
          <w:rFonts w:ascii="GHEA Grapalat" w:hAnsi="GHEA Grapalat" w:cs="Sylfaen"/>
          <w:b/>
          <w:lang w:val="hy-AM"/>
        </w:rPr>
        <w:t>ծածկագրով</w:t>
      </w:r>
    </w:p>
    <w:p w14:paraId="7E460E96" w14:textId="0320F360" w:rsidR="00071D1C" w:rsidRPr="00A71D81" w:rsidRDefault="005A4C6A"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ՀՐԱՏԱՊ ՄԵԿ ԱՆՁԻՑ ԳՆՄԱՆ </w:t>
      </w:r>
      <w:r w:rsidR="00E72106">
        <w:rPr>
          <w:rFonts w:ascii="GHEA Grapalat" w:hAnsi="GHEA Grapalat" w:cs="Sylfaen"/>
          <w:b/>
          <w:lang w:val="hy-AM"/>
        </w:rPr>
        <w:t xml:space="preserve"> </w:t>
      </w:r>
      <w:r w:rsidR="00B95D8A">
        <w:rPr>
          <w:rFonts w:ascii="GHEA Grapalat" w:hAnsi="GHEA Grapalat" w:cs="Sylfaen"/>
          <w:b/>
          <w:lang w:val="hy-AM"/>
        </w:rPr>
        <w:t xml:space="preserve"> </w:t>
      </w:r>
      <w:r w:rsidR="00171A8B" w:rsidRPr="00A71D81">
        <w:rPr>
          <w:rFonts w:ascii="GHEA Grapalat" w:hAnsi="GHEA Grapalat" w:cs="Sylfaen"/>
          <w:b/>
          <w:lang w:val="hy-AM"/>
        </w:rPr>
        <w:t xml:space="preserve">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66AA926F" w14:textId="6B16CFFC" w:rsidR="00071D1C" w:rsidRPr="00A71D81" w:rsidRDefault="000A69CC" w:rsidP="00EF3662">
      <w:pPr>
        <w:ind w:left="-142" w:firstLine="142"/>
        <w:jc w:val="center"/>
        <w:rPr>
          <w:rFonts w:ascii="GHEA Grapalat" w:hAnsi="GHEA Grapalat" w:cs="Times Armenian"/>
          <w:b/>
          <w:lang w:val="hy-AM"/>
        </w:rPr>
      </w:pPr>
      <w:r>
        <w:rPr>
          <w:rFonts w:ascii="GHEA Grapalat" w:hAnsi="GHEA Grapalat" w:cs="Sylfaen"/>
          <w:b/>
          <w:sz w:val="22"/>
          <w:lang w:val="hy-AM"/>
        </w:rPr>
        <w:t xml:space="preserve">ՓԱՐԱՔԱՐԻ ՀԱՄԱՅՆՔԱՊԵՏԱՐԱՆԻ </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 xml:space="preserve">ՀԱՄԱՐ </w:t>
      </w:r>
      <w:r>
        <w:rPr>
          <w:rFonts w:ascii="GHEA Grapalat" w:hAnsi="GHEA Grapalat" w:cs="Sylfaen"/>
          <w:b/>
          <w:sz w:val="22"/>
          <w:lang w:val="hy-AM"/>
        </w:rPr>
        <w:t xml:space="preserve">ԽՈՂՈՎԱԿՆԵՐԻ </w:t>
      </w:r>
      <w:r w:rsidR="00071D1C" w:rsidRPr="00A71D81">
        <w:rPr>
          <w:rFonts w:ascii="GHEA Grapalat" w:hAnsi="GHEA Grapalat" w:cs="Sylfaen"/>
          <w:b/>
          <w:sz w:val="22"/>
          <w:lang w:val="hy-AM"/>
        </w:rPr>
        <w:t xml:space="preserve"> ՄԱՏԱԿԱՐԱՐՄԱՆ</w:t>
      </w:r>
      <w:r>
        <w:rPr>
          <w:rFonts w:ascii="GHEA Grapalat" w:hAnsi="GHEA Grapalat" w:cs="Sylfaen"/>
          <w:b/>
          <w:sz w:val="22"/>
          <w:lang w:val="hy-AM"/>
        </w:rPr>
        <w:t xml:space="preserve"> </w:t>
      </w:r>
      <w:r w:rsidR="00071D1C" w:rsidRPr="00A71D81">
        <w:rPr>
          <w:rFonts w:ascii="GHEA Grapalat" w:hAnsi="GHEA Grapalat" w:cs="Sylfaen"/>
          <w:b/>
          <w:sz w:val="22"/>
          <w:lang w:val="hy-AM"/>
        </w:rPr>
        <w:t>ՊԱՅՄԱՆԱԳԻՐ</w:t>
      </w:r>
      <w:r w:rsidR="00071D1C"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2693D10E" w:rsidR="00071D1C" w:rsidRPr="00A71D81" w:rsidRDefault="000A69CC" w:rsidP="00EF3662">
      <w:pPr>
        <w:tabs>
          <w:tab w:val="left" w:pos="720"/>
          <w:tab w:val="left" w:pos="1440"/>
          <w:tab w:val="left" w:pos="8865"/>
        </w:tabs>
        <w:rPr>
          <w:rFonts w:ascii="GHEA Grapalat" w:hAnsi="GHEA Grapalat" w:cs="Sylfaen"/>
          <w:sz w:val="20"/>
          <w:lang w:val="hy-AM"/>
        </w:rPr>
      </w:pPr>
      <w:r>
        <w:rPr>
          <w:rFonts w:ascii="GHEA Grapalat" w:hAnsi="GHEA Grapalat" w:cs="Sylfaen"/>
          <w:sz w:val="20"/>
          <w:lang w:val="hy-AM"/>
        </w:rPr>
        <w:tab/>
        <w:t xml:space="preserve">         հ</w:t>
      </w:r>
      <w:r w:rsidR="00071D1C" w:rsidRPr="00A71D81">
        <w:rPr>
          <w:rFonts w:ascii="GHEA Grapalat" w:hAnsi="GHEA Grapalat" w:cs="Sylfaen"/>
          <w:sz w:val="20"/>
          <w:lang w:val="hy-AM"/>
        </w:rPr>
        <w:t xml:space="preserve">. </w:t>
      </w:r>
      <w:r w:rsidR="00071D1C" w:rsidRPr="00A71D81">
        <w:rPr>
          <w:rFonts w:ascii="GHEA Grapalat" w:hAnsi="GHEA Grapalat" w:cs="Sylfaen"/>
          <w:sz w:val="20"/>
          <w:u w:val="single"/>
          <w:lang w:val="hy-AM"/>
        </w:rPr>
        <w:t xml:space="preserve">           </w:t>
      </w:r>
      <w:r w:rsidR="00071D1C" w:rsidRPr="00A71D81">
        <w:rPr>
          <w:rFonts w:ascii="GHEA Grapalat" w:hAnsi="GHEA Grapalat" w:cs="Sylfaen"/>
          <w:sz w:val="20"/>
          <w:lang w:val="hy-AM"/>
        </w:rPr>
        <w:t xml:space="preserve">                                                                                          </w:t>
      </w:r>
      <w:r w:rsidR="00071D1C" w:rsidRPr="00A71D81">
        <w:rPr>
          <w:rFonts w:ascii="GHEA Grapalat" w:hAnsi="GHEA Grapalat"/>
          <w:lang w:val="hy-AM"/>
        </w:rPr>
        <w:t>«</w:t>
      </w:r>
      <w:r w:rsidR="00071D1C" w:rsidRPr="00A71D81">
        <w:rPr>
          <w:rFonts w:ascii="GHEA Grapalat" w:hAnsi="GHEA Grapalat"/>
          <w:u w:val="single"/>
          <w:lang w:val="hy-AM"/>
        </w:rPr>
        <w:t xml:space="preserve">     </w:t>
      </w:r>
      <w:r w:rsidR="00071D1C" w:rsidRPr="00A71D81">
        <w:rPr>
          <w:rFonts w:ascii="GHEA Grapalat" w:hAnsi="GHEA Grapalat"/>
          <w:lang w:val="hy-AM"/>
        </w:rPr>
        <w:t xml:space="preserve">» </w:t>
      </w:r>
      <w:r w:rsidR="00071D1C" w:rsidRPr="00A71D81">
        <w:rPr>
          <w:rFonts w:ascii="GHEA Grapalat" w:hAnsi="GHEA Grapalat"/>
          <w:u w:val="single"/>
          <w:lang w:val="hy-AM"/>
        </w:rPr>
        <w:t xml:space="preserve">          </w:t>
      </w:r>
      <w:r w:rsidR="00071D1C" w:rsidRPr="00A71D81">
        <w:rPr>
          <w:rFonts w:ascii="GHEA Grapalat" w:hAnsi="GHEA Grapalat"/>
          <w:lang w:val="hy-AM"/>
        </w:rPr>
        <w:t xml:space="preserve"> </w:t>
      </w:r>
      <w:r w:rsidR="00071D1C"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rPr>
          <w:rFonts w:ascii="GHEA Grapalat" w:hAnsi="GHEA Grapalat" w:cs="Sylfaen"/>
          <w:sz w:val="20"/>
          <w:lang w:val="hy-AM"/>
        </w:rPr>
      </w:pPr>
    </w:p>
    <w:p w14:paraId="60029897" w14:textId="77777777" w:rsidR="00071D1C" w:rsidRPr="00A71D81" w:rsidRDefault="009123CA" w:rsidP="00EF3662">
      <w:pPr>
        <w:ind w:firstLine="720"/>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rPr>
          <w:rFonts w:ascii="GHEA Grapalat" w:hAnsi="GHEA Grapalat" w:cs="Times Armenian"/>
          <w:sz w:val="20"/>
          <w:lang w:val="hy-AM"/>
        </w:rPr>
      </w:pPr>
    </w:p>
    <w:p w14:paraId="64341F19" w14:textId="77777777" w:rsidR="00071D1C" w:rsidRPr="00A71D81" w:rsidRDefault="00071D1C" w:rsidP="00EF3662">
      <w:pPr>
        <w:ind w:firstLine="709"/>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rPr>
          <w:rFonts w:ascii="GHEA Grapalat" w:hAnsi="GHEA Grapalat"/>
          <w:sz w:val="20"/>
          <w:lang w:val="hy-AM"/>
        </w:rPr>
      </w:pPr>
    </w:p>
    <w:p w14:paraId="34370920" w14:textId="77777777" w:rsidR="00071D1C" w:rsidRPr="00A71D81" w:rsidRDefault="00071D1C" w:rsidP="00EF3662">
      <w:pPr>
        <w:ind w:firstLine="709"/>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lastRenderedPageBreak/>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rPr>
          <w:rFonts w:ascii="GHEA Grapalat" w:hAnsi="GHEA Grapalat"/>
          <w:sz w:val="12"/>
          <w:szCs w:val="12"/>
          <w:lang w:val="hy-AM"/>
        </w:rPr>
      </w:pPr>
    </w:p>
    <w:p w14:paraId="4092B289" w14:textId="77777777" w:rsidR="00071D1C" w:rsidRPr="00A71D81" w:rsidRDefault="00071D1C" w:rsidP="00EF3662">
      <w:pPr>
        <w:ind w:firstLine="709"/>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rPr>
          <w:rFonts w:ascii="GHEA Grapalat" w:hAnsi="GHEA Grapalat"/>
          <w:sz w:val="20"/>
          <w:lang w:val="hy-AM"/>
        </w:rPr>
      </w:pPr>
    </w:p>
    <w:p w14:paraId="20FF29B6" w14:textId="77777777" w:rsidR="00071D1C" w:rsidRPr="00A71D81" w:rsidRDefault="00071D1C" w:rsidP="00EF3662">
      <w:pPr>
        <w:ind w:firstLine="709"/>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 xml:space="preserve">Միակողմանի լուծել պայմանագիրը (լրիվ կամ մասնակի), եթե Գնորդն էականորեն խախտել է </w:t>
      </w:r>
      <w:r w:rsidRPr="00A71D81">
        <w:rPr>
          <w:rFonts w:ascii="GHEA Grapalat" w:hAnsi="GHEA Grapalat"/>
          <w:sz w:val="20"/>
          <w:lang w:val="hy-AM"/>
        </w:rPr>
        <w:lastRenderedPageBreak/>
        <w:t>պայմանագիրը:</w:t>
      </w:r>
    </w:p>
    <w:p w14:paraId="71584117"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rPr>
          <w:rFonts w:ascii="GHEA Grapalat" w:hAnsi="GHEA Grapalat"/>
          <w:sz w:val="20"/>
          <w:lang w:val="hy-AM"/>
        </w:rPr>
      </w:pPr>
    </w:p>
    <w:p w14:paraId="5BD544F6" w14:textId="77777777" w:rsidR="00071D1C" w:rsidRPr="00A71D81" w:rsidRDefault="00071D1C" w:rsidP="00EF3662">
      <w:pPr>
        <w:ind w:firstLine="709"/>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10"/>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A717090" w:rsidR="00071D1C" w:rsidRDefault="002D1E62" w:rsidP="00EF3662">
      <w:pPr>
        <w:ind w:firstLine="709"/>
        <w:rPr>
          <w:rFonts w:ascii="GHEA Grapalat" w:hAnsi="GHEA Grapalat"/>
          <w:sz w:val="20"/>
          <w:lang w:val="hy-AM"/>
        </w:rPr>
      </w:pPr>
      <w:r>
        <w:rPr>
          <w:rFonts w:ascii="GHEA Grapalat" w:hAnsi="GHEA Grapalat"/>
          <w:sz w:val="20"/>
          <w:lang w:val="hy-AM"/>
        </w:rPr>
        <w:t>3.2</w:t>
      </w:r>
      <w:r w:rsidR="00071D1C" w:rsidRPr="00A71D81">
        <w:rPr>
          <w:rFonts w:ascii="GHEA Grapalat" w:hAnsi="GHEA Grapalat"/>
          <w:sz w:val="20"/>
          <w:lang w:val="hy-AM"/>
        </w:rPr>
        <w:t xml:space="preserve"> Գնորդն իրեն մատակարարված </w:t>
      </w:r>
      <w:r w:rsidR="00D320A2" w:rsidRPr="00A71D81">
        <w:rPr>
          <w:rFonts w:ascii="GHEA Grapalat" w:hAnsi="GHEA Grapalat"/>
          <w:sz w:val="20"/>
          <w:lang w:val="hy-AM"/>
        </w:rPr>
        <w:t>ա</w:t>
      </w:r>
      <w:r w:rsidR="00071D1C"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00071D1C" w:rsidRPr="00A71D81">
        <w:rPr>
          <w:rFonts w:ascii="GHEA Grapalat" w:hAnsi="GHEA Grapalat"/>
          <w:sz w:val="20"/>
          <w:lang w:val="hy-AM"/>
        </w:rPr>
        <w:t>) նախատեսված ամիներին, բայց ոչ ուշ, քան մինչև տվյալ տարվա դեկտեմբերի</w:t>
      </w:r>
      <w:r>
        <w:rPr>
          <w:rFonts w:ascii="GHEA Grapalat" w:hAnsi="GHEA Grapalat"/>
          <w:sz w:val="20"/>
          <w:lang w:val="hy-AM"/>
        </w:rPr>
        <w:t xml:space="preserve"> 25-</w:t>
      </w:r>
      <w:r w:rsidR="00071D1C" w:rsidRPr="00A71D81">
        <w:rPr>
          <w:rFonts w:ascii="GHEA Grapalat" w:hAnsi="GHEA Grapalat"/>
          <w:sz w:val="20"/>
          <w:lang w:val="hy-AM"/>
        </w:rPr>
        <w:t xml:space="preserve">ը: </w:t>
      </w:r>
    </w:p>
    <w:p w14:paraId="6FDD9865" w14:textId="77777777" w:rsidR="00385051" w:rsidRDefault="00385051" w:rsidP="00385051">
      <w:pPr>
        <w:ind w:firstLine="709"/>
        <w:rPr>
          <w:rFonts w:ascii="GHEA Grapalat" w:hAnsi="GHEA Grapalat"/>
          <w:sz w:val="20"/>
          <w:lang w:val="hy-AM"/>
        </w:rPr>
      </w:pPr>
      <w:r>
        <w:rPr>
          <w:rFonts w:ascii="GHEA Grapalat" w:hAnsi="GHEA Grapalat"/>
          <w:sz w:val="20"/>
          <w:lang w:val="hy-AM"/>
        </w:rPr>
        <w:lastRenderedPageBreak/>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14:paraId="232C4BAF" w14:textId="77777777" w:rsidR="00385051" w:rsidRPr="00A71D81" w:rsidRDefault="00385051" w:rsidP="00EF3662">
      <w:pPr>
        <w:ind w:firstLine="709"/>
        <w:rPr>
          <w:rFonts w:ascii="GHEA Grapalat" w:hAnsi="GHEA Grapalat"/>
          <w:sz w:val="20"/>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7456422F" w:rsidR="009E45F3" w:rsidRPr="00A71D81" w:rsidRDefault="00071D1C" w:rsidP="00EF3662">
      <w:pPr>
        <w:ind w:firstLine="702"/>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2D1E62">
        <w:rPr>
          <w:rFonts w:ascii="GHEA Grapalat" w:hAnsi="GHEA Grapalat" w:cs="Sylfaen"/>
          <w:sz w:val="20"/>
          <w:u w:val="single"/>
          <w:lang w:val="hy-AM"/>
        </w:rPr>
        <w:t>365</w:t>
      </w:r>
      <w:r w:rsidRPr="00A71D81">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af6"/>
          <w:rFonts w:ascii="GHEA Grapalat" w:hAnsi="GHEA Grapalat" w:cs="Sylfaen"/>
          <w:color w:val="FFFFFF"/>
          <w:sz w:val="20"/>
          <w:lang w:val="pt-BR"/>
        </w:rPr>
        <w:footnoteReference w:id="11"/>
      </w:r>
    </w:p>
    <w:p w14:paraId="471F39A9" w14:textId="77777777" w:rsidR="009E45F3" w:rsidRPr="002D1E62" w:rsidRDefault="009E45F3" w:rsidP="00EF3662">
      <w:pPr>
        <w:ind w:firstLine="709"/>
        <w:rPr>
          <w:rFonts w:ascii="GHEA Grapalat" w:hAnsi="GHEA Grapalat"/>
          <w:sz w:val="20"/>
          <w:lang w:val="pt-BR"/>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FC8A2B7" w:rsidR="009123CA" w:rsidRPr="00A71D81" w:rsidRDefault="009E45F3" w:rsidP="00EF3662">
      <w:pPr>
        <w:ind w:firstLine="720"/>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2D1E62">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A71D81">
        <w:rPr>
          <w:rFonts w:ascii="GHEA Grapalat" w:hAnsi="GHEA Grapalat" w:cs="Sylfaen"/>
          <w:sz w:val="20"/>
          <w:lang w:val="hy-AM"/>
        </w:rPr>
        <w:lastRenderedPageBreak/>
        <w:t>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77777777" w:rsidR="009123CA" w:rsidRPr="00A71D81" w:rsidRDefault="009123CA" w:rsidP="00EF3662">
      <w:pPr>
        <w:ind w:firstLine="709"/>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2"/>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77777777" w:rsidR="0094684E" w:rsidRPr="00A71D81" w:rsidRDefault="0094684E" w:rsidP="0094684E">
      <w:pPr>
        <w:ind w:firstLine="709"/>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rPr>
          <w:rFonts w:ascii="GHEA Grapalat" w:hAnsi="GHEA Grapalat"/>
          <w:sz w:val="20"/>
          <w:lang w:val="hy-AM"/>
        </w:rPr>
      </w:pPr>
    </w:p>
    <w:p w14:paraId="3AF9979A" w14:textId="77777777" w:rsidR="0094684E" w:rsidRPr="00A71D81" w:rsidRDefault="0094684E" w:rsidP="00EF3662">
      <w:pPr>
        <w:ind w:firstLine="709"/>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rPr>
          <w:rFonts w:ascii="GHEA Grapalat" w:hAnsi="GHEA Grapalat"/>
          <w:sz w:val="20"/>
          <w:lang w:val="hy-AM"/>
        </w:rPr>
      </w:pPr>
    </w:p>
    <w:p w14:paraId="4F22B325" w14:textId="77777777" w:rsidR="0094684E" w:rsidRPr="00A71D81" w:rsidRDefault="0094684E" w:rsidP="00EF3662">
      <w:pPr>
        <w:ind w:firstLine="709"/>
        <w:rPr>
          <w:rFonts w:ascii="GHEA Grapalat" w:hAnsi="GHEA Grapalat"/>
          <w:sz w:val="20"/>
          <w:lang w:val="hy-AM"/>
        </w:rPr>
      </w:pPr>
    </w:p>
    <w:p w14:paraId="013F7BFB" w14:textId="77777777" w:rsidR="0094684E" w:rsidRPr="00A71D81" w:rsidRDefault="0094684E" w:rsidP="00EF3662">
      <w:pPr>
        <w:ind w:firstLine="709"/>
        <w:rPr>
          <w:rFonts w:ascii="GHEA Grapalat" w:hAnsi="GHEA Grapalat"/>
          <w:sz w:val="20"/>
          <w:lang w:val="hy-AM"/>
        </w:rPr>
      </w:pPr>
    </w:p>
    <w:p w14:paraId="7B840CC5" w14:textId="77777777" w:rsidR="00071D1C" w:rsidRPr="00A71D81" w:rsidRDefault="00071D1C" w:rsidP="00EF3662">
      <w:pPr>
        <w:ind w:firstLine="709"/>
        <w:rPr>
          <w:rFonts w:ascii="GHEA Grapalat" w:hAnsi="GHEA Grapalat"/>
          <w:sz w:val="20"/>
          <w:lang w:val="hy-AM"/>
        </w:rPr>
      </w:pPr>
    </w:p>
    <w:p w14:paraId="13EAD170" w14:textId="77777777" w:rsidR="00071D1C" w:rsidRPr="00A71D81" w:rsidRDefault="00071D1C" w:rsidP="00EF3662">
      <w:pPr>
        <w:ind w:firstLine="709"/>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2C987F32" w:rsidR="00071D1C" w:rsidRPr="00A71D81" w:rsidRDefault="00071D1C" w:rsidP="00EF3662">
      <w:pPr>
        <w:tabs>
          <w:tab w:val="left" w:pos="1276"/>
        </w:tabs>
        <w:ind w:firstLine="720"/>
        <w:rPr>
          <w:rFonts w:ascii="GHEA Grapalat" w:hAnsi="GHEA Grapalat" w:cs="Sylfaen"/>
          <w:sz w:val="20"/>
          <w:lang w:val="hy-AM"/>
        </w:rPr>
      </w:pPr>
      <w:r w:rsidRPr="00A71D81">
        <w:rPr>
          <w:rStyle w:val="af6"/>
          <w:rFonts w:ascii="GHEA Grapalat" w:hAnsi="GHEA Grapalat" w:cs="Sylfaen"/>
          <w:color w:val="FFFFFF"/>
          <w:sz w:val="20"/>
          <w:lang w:val="hy-AM"/>
        </w:rPr>
        <w:footnoteReference w:id="13"/>
      </w:r>
    </w:p>
    <w:p w14:paraId="42CB10C6" w14:textId="77777777" w:rsidR="00071D1C" w:rsidRPr="00A71D81" w:rsidRDefault="00071D1C" w:rsidP="00EF3662">
      <w:pPr>
        <w:tabs>
          <w:tab w:val="left" w:pos="1276"/>
        </w:tabs>
        <w:ind w:firstLine="720"/>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4"/>
      </w:r>
    </w:p>
    <w:p w14:paraId="1B93356D" w14:textId="77777777" w:rsidR="00071D1C" w:rsidRPr="00A71D81" w:rsidRDefault="00071D1C" w:rsidP="00EF3662">
      <w:pPr>
        <w:tabs>
          <w:tab w:val="left" w:pos="1276"/>
        </w:tabs>
        <w:ind w:firstLine="720"/>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5"/>
      </w:r>
    </w:p>
    <w:p w14:paraId="79755B27" w14:textId="77777777" w:rsidR="00071D1C" w:rsidRPr="00A71D81" w:rsidRDefault="00071D1C" w:rsidP="00EF3662">
      <w:pPr>
        <w:tabs>
          <w:tab w:val="left" w:pos="1276"/>
        </w:tabs>
        <w:ind w:firstLine="720"/>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rPr>
          <w:rFonts w:ascii="GHEA Grapalat" w:hAnsi="GHEA Grapalat"/>
          <w:sz w:val="20"/>
          <w:szCs w:val="20"/>
          <w:lang w:val="hy-AM"/>
        </w:rPr>
      </w:pPr>
      <w:r w:rsidRPr="00A71D81">
        <w:rPr>
          <w:rFonts w:ascii="GHEA Grapalat" w:hAnsi="GHEA Grapalat"/>
          <w:sz w:val="20"/>
          <w:lang w:val="hy-AM"/>
        </w:rPr>
        <w:tab/>
        <w:t>8.10 Պ</w:t>
      </w:r>
      <w:r w:rsidRPr="00A71D81">
        <w:rPr>
          <w:rFonts w:ascii="GHEA Grapalat" w:hAnsi="GHEA Grapalat"/>
          <w:spacing w:val="-4"/>
          <w:sz w:val="20"/>
          <w:szCs w:val="20"/>
          <w:lang w:val="hy-AM"/>
        </w:rPr>
        <w:t xml:space="preserve">այմանագիրը չի </w:t>
      </w:r>
      <w:r w:rsidRPr="00A71D81">
        <w:rPr>
          <w:rFonts w:ascii="GHEA Grapalat" w:hAnsi="GHEA Grapalat"/>
          <w:sz w:val="20"/>
          <w:szCs w:val="20"/>
          <w:lang w:val="hy-AM"/>
        </w:rPr>
        <w:t>կարող փոփոխվել կողմերի պարտա</w:t>
      </w:r>
      <w:r w:rsidRPr="00A71D81">
        <w:rPr>
          <w:rFonts w:ascii="GHEA Grapalat" w:hAnsi="GHEA Grapalat"/>
          <w:sz w:val="20"/>
          <w:szCs w:val="20"/>
          <w:lang w:val="hy-AM"/>
        </w:rPr>
        <w:softHyphen/>
        <w:t>վորու</w:t>
      </w:r>
      <w:r w:rsidRPr="00A71D81">
        <w:rPr>
          <w:rFonts w:ascii="GHEA Grapalat" w:hAnsi="GHEA Grapalat"/>
          <w:sz w:val="20"/>
          <w:szCs w:val="20"/>
          <w:lang w:val="hy-AM"/>
        </w:rPr>
        <w:softHyphen/>
        <w:t>թյունների մասնակի չկատարման հետևանքով</w:t>
      </w:r>
      <w:r w:rsidRPr="00A71D81" w:rsidDel="00591DE3">
        <w:rPr>
          <w:rFonts w:ascii="GHEA Grapalat" w:hAnsi="GHEA Grapalat"/>
          <w:sz w:val="20"/>
          <w:szCs w:val="20"/>
          <w:lang w:val="hy-AM"/>
        </w:rPr>
        <w:t xml:space="preserve"> </w:t>
      </w:r>
      <w:r w:rsidRPr="00A71D81">
        <w:rPr>
          <w:rFonts w:ascii="GHEA Grapalat" w:hAnsi="GHEA Grapalat"/>
          <w:sz w:val="20"/>
          <w:szCs w:val="20"/>
          <w:lang w:val="hy-AM"/>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rPr>
          <w:rFonts w:ascii="GHEA Grapalat" w:hAnsi="GHEA Grapalat"/>
          <w:sz w:val="20"/>
          <w:szCs w:val="20"/>
          <w:lang w:val="hy-AM"/>
        </w:rPr>
      </w:pPr>
      <w:r w:rsidRPr="00A71D81">
        <w:rPr>
          <w:rFonts w:ascii="GHEA Grapalat" w:hAnsi="GHEA Grapalat"/>
          <w:sz w:val="20"/>
          <w:szCs w:val="20"/>
          <w:lang w:val="hy-AM"/>
        </w:rPr>
        <w:tab/>
        <w:t>8.11 Վաճառողի  կողմից ստանձնած պարտավորությունները չկատա</w:t>
      </w:r>
      <w:r w:rsidRPr="00A71D81">
        <w:rPr>
          <w:rFonts w:ascii="GHEA Grapalat" w:hAnsi="GHEA Grapalat"/>
          <w:sz w:val="20"/>
          <w:szCs w:val="20"/>
          <w:lang w:val="hy-AM"/>
        </w:rPr>
        <w:softHyphen/>
        <w:t xml:space="preserve">րելու կամ ոչ պատշաճ կատարելու հիմքով </w:t>
      </w:r>
      <w:r w:rsidR="00617A6E" w:rsidRPr="00A71D81">
        <w:rPr>
          <w:rFonts w:ascii="GHEA Grapalat" w:hAnsi="GHEA Grapalat"/>
          <w:sz w:val="20"/>
          <w:szCs w:val="20"/>
          <w:lang w:val="hy-AM"/>
        </w:rPr>
        <w:t>պ</w:t>
      </w:r>
      <w:r w:rsidRPr="00A71D81">
        <w:rPr>
          <w:rFonts w:ascii="GHEA Grapalat" w:hAnsi="GHEA Grapalat"/>
          <w:sz w:val="20"/>
          <w:szCs w:val="20"/>
          <w:lang w:val="hy-AM"/>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rPr>
        <w:t>«Պայմանագրերը միակողմանի լուծելու մասին ծանուցումներ»</w:t>
      </w:r>
      <w:r w:rsidRPr="00A71D81">
        <w:rPr>
          <w:rFonts w:ascii="GHEA Grapalat" w:hAnsi="GHEA Grapalat"/>
          <w:sz w:val="20"/>
          <w:szCs w:val="20"/>
          <w:lang w:val="hy-AM"/>
        </w:rPr>
        <w:t xml:space="preserve"> բաժնում` նշելով հրապարակման ամսաթիվը: Վաճառողը, </w:t>
      </w:r>
      <w:r w:rsidR="00B64BF8" w:rsidRPr="00A71D81">
        <w:rPr>
          <w:rFonts w:ascii="GHEA Grapalat" w:hAnsi="GHEA Grapalat"/>
          <w:sz w:val="20"/>
          <w:szCs w:val="20"/>
          <w:lang w:val="hy-AM"/>
        </w:rPr>
        <w:t>պ</w:t>
      </w:r>
      <w:r w:rsidRPr="00A71D81">
        <w:rPr>
          <w:rFonts w:ascii="GHEA Grapalat" w:hAnsi="GHEA Grapalat"/>
          <w:sz w:val="20"/>
          <w:szCs w:val="20"/>
          <w:lang w:val="hy-AM"/>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rPr>
        <w:t xml:space="preserve"> </w:t>
      </w:r>
      <w:bookmarkStart w:id="15" w:name="_Hlk23253914"/>
      <w:r w:rsidR="00323B33" w:rsidRPr="00A71D81">
        <w:rPr>
          <w:rFonts w:ascii="GHEA Grapalat" w:hAnsi="GHEA Grapalat"/>
          <w:sz w:val="20"/>
          <w:szCs w:val="20"/>
          <w:lang w:val="hy-AM"/>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rPr>
        <w:t xml:space="preserve">Գնորդը այն </w:t>
      </w:r>
      <w:r w:rsidR="00323B33" w:rsidRPr="00A71D81">
        <w:rPr>
          <w:rFonts w:ascii="GHEA Grapalat" w:hAnsi="GHEA Grapalat"/>
          <w:sz w:val="20"/>
          <w:szCs w:val="20"/>
          <w:lang w:val="hy-AM"/>
        </w:rPr>
        <w:t xml:space="preserve">ուղարկվում է նաև </w:t>
      </w:r>
      <w:r w:rsidR="00D10B0C" w:rsidRPr="00A71D81">
        <w:rPr>
          <w:rFonts w:ascii="GHEA Grapalat" w:hAnsi="GHEA Grapalat"/>
          <w:sz w:val="20"/>
          <w:szCs w:val="20"/>
          <w:lang w:val="hy-AM"/>
        </w:rPr>
        <w:t xml:space="preserve">Վաճառողի </w:t>
      </w:r>
      <w:r w:rsidR="00323B33" w:rsidRPr="00A71D81">
        <w:rPr>
          <w:rFonts w:ascii="GHEA Grapalat" w:hAnsi="GHEA Grapalat"/>
          <w:sz w:val="20"/>
          <w:szCs w:val="20"/>
          <w:lang w:val="hy-AM"/>
        </w:rPr>
        <w:t>էլեկտրոնային փոստին:</w:t>
      </w:r>
      <w:bookmarkEnd w:id="15"/>
      <w:r w:rsidRPr="00A71D81">
        <w:rPr>
          <w:rFonts w:ascii="GHEA Grapalat" w:hAnsi="GHEA Grapalat"/>
          <w:sz w:val="20"/>
          <w:szCs w:val="20"/>
          <w:lang w:val="hy-AM"/>
        </w:rPr>
        <w:t xml:space="preserve">   </w:t>
      </w:r>
    </w:p>
    <w:p w14:paraId="1EEDB3AC" w14:textId="77777777" w:rsidR="00071D1C" w:rsidRPr="00A71D81" w:rsidRDefault="00071D1C" w:rsidP="00EF3662">
      <w:pPr>
        <w:ind w:firstLine="567"/>
        <w:rPr>
          <w:rFonts w:ascii="GHEA Grapalat" w:hAnsi="GHEA Grapalat"/>
          <w:sz w:val="20"/>
          <w:szCs w:val="20"/>
          <w:lang w:val="hy-AM"/>
        </w:rPr>
      </w:pPr>
      <w:r w:rsidRPr="00A71D81">
        <w:rPr>
          <w:rFonts w:ascii="GHEA Grapalat" w:hAnsi="GHEA Grapalat"/>
          <w:sz w:val="20"/>
          <w:szCs w:val="20"/>
          <w:lang w:val="hy-AM"/>
        </w:rPr>
        <w:t>8.12</w:t>
      </w:r>
      <w:r w:rsidRPr="00A71D81">
        <w:rPr>
          <w:rFonts w:ascii="GHEA Grapalat" w:hAnsi="GHEA Grapalat"/>
          <w:sz w:val="20"/>
          <w:szCs w:val="20"/>
          <w:lang w:val="hy-AM"/>
        </w:rPr>
        <w:tab/>
        <w:t xml:space="preserve">Պայմանագրի կապակցությամբ ծագած վեճերը լուծվում են բանակցությունների միջոցով։ </w:t>
      </w:r>
      <w:r w:rsidRPr="00A71D81">
        <w:rPr>
          <w:rFonts w:ascii="GHEA Grapalat" w:hAnsi="GHEA Grapalat"/>
          <w:sz w:val="20"/>
          <w:szCs w:val="20"/>
          <w:lang w:val="hy-AM"/>
        </w:rPr>
        <w:lastRenderedPageBreak/>
        <w:t>Համաձայնություն ձեռք չբերելու դեպքում վեճերը լուծվում են դատական կարգով։</w:t>
      </w:r>
    </w:p>
    <w:p w14:paraId="2012860F" w14:textId="77777777" w:rsidR="00071D1C" w:rsidRPr="00A71D81" w:rsidRDefault="00071D1C" w:rsidP="00EF3662">
      <w:pPr>
        <w:ind w:firstLine="567"/>
        <w:rPr>
          <w:rFonts w:ascii="GHEA Grapalat" w:hAnsi="GHEA Grapalat"/>
          <w:sz w:val="20"/>
          <w:szCs w:val="20"/>
          <w:lang w:val="hy-AM"/>
        </w:rPr>
      </w:pPr>
      <w:r w:rsidRPr="00A71D81">
        <w:rPr>
          <w:rFonts w:ascii="GHEA Grapalat" w:hAnsi="GHEA Grapalat"/>
          <w:sz w:val="20"/>
          <w:szCs w:val="20"/>
          <w:lang w:val="hy-AM"/>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rPr>
        <w:t>3.1</w:t>
      </w:r>
      <w:r w:rsidRPr="00A71D81">
        <w:rPr>
          <w:rFonts w:ascii="GHEA Grapalat" w:hAnsi="GHEA Grapalat"/>
          <w:sz w:val="20"/>
          <w:szCs w:val="20"/>
          <w:lang w:val="hy-AM"/>
        </w:rPr>
        <w:t xml:space="preserve"> հավելվածները, համարվում են </w:t>
      </w:r>
      <w:r w:rsidR="00B64BF8" w:rsidRPr="00A71D81">
        <w:rPr>
          <w:rFonts w:ascii="GHEA Grapalat" w:hAnsi="GHEA Grapalat"/>
          <w:sz w:val="20"/>
          <w:szCs w:val="20"/>
          <w:lang w:val="hy-AM"/>
        </w:rPr>
        <w:t>պ</w:t>
      </w:r>
      <w:r w:rsidRPr="00A71D81">
        <w:rPr>
          <w:rFonts w:ascii="GHEA Grapalat" w:hAnsi="GHEA Grapalat"/>
          <w:sz w:val="20"/>
          <w:szCs w:val="20"/>
          <w:lang w:val="hy-AM"/>
        </w:rPr>
        <w:t>այմանագրի անբաժանելի մասը։</w:t>
      </w:r>
    </w:p>
    <w:p w14:paraId="01ADA640" w14:textId="77777777" w:rsidR="00071D1C" w:rsidRPr="00A71D81" w:rsidRDefault="00071D1C" w:rsidP="00EF3662">
      <w:pPr>
        <w:ind w:firstLine="567"/>
        <w:rPr>
          <w:rFonts w:ascii="GHEA Grapalat" w:hAnsi="GHEA Grapalat"/>
          <w:sz w:val="20"/>
          <w:szCs w:val="20"/>
          <w:lang w:val="hy-AM"/>
        </w:rPr>
      </w:pPr>
      <w:r w:rsidRPr="00A71D81">
        <w:rPr>
          <w:rFonts w:ascii="GHEA Grapalat" w:hAnsi="GHEA Grapalat"/>
          <w:sz w:val="20"/>
          <w:szCs w:val="20"/>
          <w:lang w:val="hy-AM"/>
        </w:rPr>
        <w:t xml:space="preserve">   8.14 Պայմանագրի հետ կապված հարաբերությունների նկատմամբ կիրառվում է Հայաստանի Հանրապետության իրավունքը։</w:t>
      </w:r>
    </w:p>
    <w:p w14:paraId="7DCF8C95" w14:textId="492E19E7" w:rsidR="00071D1C" w:rsidRPr="00A71D81" w:rsidRDefault="00071D1C" w:rsidP="00EF3662">
      <w:pPr>
        <w:ind w:firstLine="567"/>
        <w:rPr>
          <w:rFonts w:ascii="GHEA Grapalat" w:hAnsi="GHEA Grapalat"/>
          <w:sz w:val="20"/>
          <w:szCs w:val="20"/>
          <w:lang w:val="hy-AM"/>
        </w:rPr>
      </w:pPr>
      <w:r w:rsidRPr="00A71D81">
        <w:rPr>
          <w:rFonts w:ascii="GHEA Grapalat" w:hAnsi="GHEA Grapalat"/>
          <w:sz w:val="20"/>
          <w:szCs w:val="20"/>
          <w:lang w:val="hy-AM"/>
        </w:rPr>
        <w:tab/>
        <w:t xml:space="preserve">8.15 </w:t>
      </w:r>
      <w:r w:rsidR="00DC567F" w:rsidRPr="00A71D81">
        <w:rPr>
          <w:rFonts w:ascii="GHEA Grapalat" w:hAnsi="GHEA Grapalat"/>
          <w:sz w:val="20"/>
          <w:szCs w:val="20"/>
          <w:lang w:val="hy-AM"/>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rPr>
        <w:t>խ</w:t>
      </w:r>
      <w:r w:rsidR="00DC567F" w:rsidRPr="00A71D81">
        <w:rPr>
          <w:rFonts w:ascii="GHEA Grapalat" w:hAnsi="GHEA Grapalat"/>
          <w:sz w:val="20"/>
          <w:szCs w:val="20"/>
          <w:lang w:val="hy-AM"/>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A71D81">
        <w:rPr>
          <w:rFonts w:ascii="GHEA Grapalat" w:hAnsi="GHEA Grapalat"/>
          <w:sz w:val="20"/>
          <w:szCs w:val="20"/>
          <w:lang w:val="hy-AM"/>
        </w:rPr>
        <w:t xml:space="preserve">Եթե </w:t>
      </w:r>
      <w:r w:rsidR="00DC567F" w:rsidRPr="00A71D81">
        <w:rPr>
          <w:rFonts w:ascii="GHEA Grapalat" w:hAnsi="GHEA Grapalat"/>
          <w:sz w:val="20"/>
          <w:szCs w:val="20"/>
          <w:lang w:val="hy-AM"/>
        </w:rPr>
        <w:t>պ</w:t>
      </w:r>
      <w:r w:rsidRPr="00A71D81">
        <w:rPr>
          <w:rFonts w:ascii="GHEA Grapalat" w:hAnsi="GHEA Grapalat"/>
          <w:sz w:val="20"/>
          <w:szCs w:val="20"/>
          <w:lang w:val="hy-AM"/>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rPr>
        <w:t>քսանհինգա</w:t>
      </w:r>
      <w:r w:rsidR="009A1B95" w:rsidRPr="00A71D81">
        <w:rPr>
          <w:rFonts w:ascii="GHEA Grapalat" w:hAnsi="GHEA Grapalat"/>
          <w:sz w:val="20"/>
          <w:szCs w:val="20"/>
          <w:lang w:val="hy-AM"/>
        </w:rPr>
        <w:t>պատիկը</w:t>
      </w:r>
      <w:r w:rsidRPr="00A71D81">
        <w:rPr>
          <w:rFonts w:ascii="GHEA Grapalat" w:hAnsi="GHEA Grapalat"/>
          <w:sz w:val="20"/>
          <w:szCs w:val="20"/>
          <w:lang w:val="hy-AM"/>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rPr>
        <w:t xml:space="preserve">որակավորման և </w:t>
      </w:r>
      <w:r w:rsidR="00DC567F" w:rsidRPr="00A71D81">
        <w:rPr>
          <w:rFonts w:ascii="GHEA Grapalat" w:hAnsi="GHEA Grapalat"/>
          <w:sz w:val="20"/>
          <w:szCs w:val="20"/>
          <w:lang w:val="hy-AM"/>
        </w:rPr>
        <w:t xml:space="preserve">պայմանագրի </w:t>
      </w:r>
      <w:r w:rsidRPr="00A71D81">
        <w:rPr>
          <w:rFonts w:ascii="GHEA Grapalat" w:hAnsi="GHEA Grapalat"/>
          <w:sz w:val="20"/>
          <w:szCs w:val="20"/>
          <w:lang w:val="hy-AM"/>
        </w:rPr>
        <w:t>ապահովում</w:t>
      </w:r>
      <w:r w:rsidR="009A1B95" w:rsidRPr="00A71D81">
        <w:rPr>
          <w:rFonts w:ascii="GHEA Grapalat" w:hAnsi="GHEA Grapalat"/>
          <w:sz w:val="20"/>
          <w:szCs w:val="20"/>
          <w:lang w:val="hy-AM"/>
        </w:rPr>
        <w:t>ներ</w:t>
      </w:r>
      <w:r w:rsidRPr="00A71D81">
        <w:rPr>
          <w:rFonts w:ascii="GHEA Grapalat" w:hAnsi="GHEA Grapalat"/>
          <w:sz w:val="20"/>
          <w:szCs w:val="20"/>
          <w:lang w:val="hy-AM"/>
        </w:rPr>
        <w:t>ը` նախատեսված ֆինանսական միջոցների չափով, փոխարինվում է  երաշխիքով կամ կանխիկ փողով</w:t>
      </w:r>
      <w:r w:rsidR="00920009" w:rsidRPr="00A71D81">
        <w:rPr>
          <w:rFonts w:ascii="GHEA Grapalat" w:hAnsi="GHEA Grapalat"/>
          <w:sz w:val="20"/>
          <w:szCs w:val="20"/>
          <w:lang w:val="hy-AM"/>
        </w:rPr>
        <w:t xml:space="preserve">` </w:t>
      </w:r>
      <w:r w:rsidRPr="00A71D81">
        <w:rPr>
          <w:rFonts w:ascii="GHEA Grapalat" w:hAnsi="GHEA Grapalat"/>
          <w:sz w:val="20"/>
          <w:szCs w:val="20"/>
          <w:lang w:val="hy-AM"/>
        </w:rPr>
        <w:t xml:space="preserve">հաշվի առնելով </w:t>
      </w:r>
      <w:r w:rsidR="00920009" w:rsidRPr="00A71D81">
        <w:rPr>
          <w:rFonts w:ascii="GHEA Grapalat" w:hAnsi="GHEA Grapalat"/>
          <w:sz w:val="20"/>
          <w:szCs w:val="20"/>
          <w:lang w:val="hy-AM"/>
        </w:rPr>
        <w:t xml:space="preserve">ՀՀ կառավարության 2017 թվականի մայիսի 4-ի N 526-Ն որոշման N 1 հավելվածի </w:t>
      </w:r>
      <w:r w:rsidRPr="00A71D81">
        <w:rPr>
          <w:rFonts w:ascii="GHEA Grapalat" w:hAnsi="GHEA Grapalat"/>
          <w:sz w:val="20"/>
          <w:szCs w:val="20"/>
          <w:lang w:val="hy-AM"/>
        </w:rPr>
        <w:t xml:space="preserve">32-րդ կետի </w:t>
      </w:r>
      <w:r w:rsidR="009A1B95" w:rsidRPr="00A71D81">
        <w:rPr>
          <w:rFonts w:ascii="GHEA Grapalat" w:hAnsi="GHEA Grapalat"/>
          <w:sz w:val="20"/>
          <w:szCs w:val="20"/>
          <w:lang w:val="hy-AM"/>
        </w:rPr>
        <w:t>17</w:t>
      </w:r>
      <w:r w:rsidRPr="00A71D81">
        <w:rPr>
          <w:rFonts w:ascii="GHEA Grapalat" w:hAnsi="GHEA Grapalat"/>
          <w:sz w:val="20"/>
          <w:szCs w:val="20"/>
          <w:lang w:val="hy-AM"/>
        </w:rPr>
        <w:t>-րդ ենթակետի «բ» պարբերության պահանջները: Ընդ որում, Վաճառողը համաձայնագիրը կնքում, իսկ</w:t>
      </w:r>
      <w:r w:rsidR="008061D6" w:rsidRPr="00A71D81">
        <w:rPr>
          <w:rFonts w:ascii="GHEA Grapalat" w:hAnsi="GHEA Grapalat"/>
          <w:sz w:val="20"/>
          <w:szCs w:val="20"/>
          <w:lang w:val="hy-AM"/>
        </w:rPr>
        <w:t xml:space="preserve"> </w:t>
      </w:r>
      <w:r w:rsidRPr="00A71D81">
        <w:rPr>
          <w:rFonts w:ascii="GHEA Grapalat" w:hAnsi="GHEA Grapalat"/>
          <w:sz w:val="20"/>
          <w:szCs w:val="20"/>
          <w:lang w:val="hy-AM"/>
        </w:rPr>
        <w:t xml:space="preserve"> </w:t>
      </w:r>
      <w:r w:rsidR="00920009" w:rsidRPr="00A71D81">
        <w:rPr>
          <w:rFonts w:ascii="GHEA Grapalat" w:hAnsi="GHEA Grapalat"/>
          <w:sz w:val="20"/>
          <w:szCs w:val="20"/>
          <w:lang w:val="hy-AM"/>
        </w:rPr>
        <w:t xml:space="preserve">տուժանքի ձևով ներկայացված </w:t>
      </w:r>
      <w:r w:rsidR="00B84F37" w:rsidRPr="00A71D81">
        <w:rPr>
          <w:rFonts w:ascii="GHEA Grapalat" w:hAnsi="GHEA Grapalat"/>
          <w:sz w:val="20"/>
          <w:szCs w:val="20"/>
          <w:lang w:val="hy-AM"/>
        </w:rPr>
        <w:t xml:space="preserve">որակավորման և </w:t>
      </w:r>
      <w:r w:rsidR="00920009" w:rsidRPr="00A71D81">
        <w:rPr>
          <w:rFonts w:ascii="GHEA Grapalat" w:hAnsi="GHEA Grapalat"/>
          <w:sz w:val="20"/>
          <w:szCs w:val="20"/>
          <w:lang w:val="hy-AM"/>
        </w:rPr>
        <w:t xml:space="preserve">պայմանագրի </w:t>
      </w:r>
      <w:r w:rsidRPr="00A71D81">
        <w:rPr>
          <w:rFonts w:ascii="GHEA Grapalat" w:hAnsi="GHEA Grapalat"/>
          <w:sz w:val="20"/>
          <w:szCs w:val="20"/>
          <w:lang w:val="hy-AM"/>
        </w:rPr>
        <w:t>ապահով</w:t>
      </w:r>
      <w:r w:rsidR="00B84F37" w:rsidRPr="00A71D81">
        <w:rPr>
          <w:rFonts w:ascii="GHEA Grapalat" w:hAnsi="GHEA Grapalat"/>
          <w:sz w:val="20"/>
          <w:szCs w:val="20"/>
          <w:lang w:val="hy-AM"/>
        </w:rPr>
        <w:t>ումների</w:t>
      </w:r>
      <w:r w:rsidRPr="00A71D81">
        <w:rPr>
          <w:rFonts w:ascii="GHEA Grapalat" w:hAnsi="GHEA Grapalat"/>
          <w:sz w:val="20"/>
          <w:szCs w:val="20"/>
          <w:lang w:val="hy-AM"/>
        </w:rPr>
        <w:t xml:space="preserve"> փոխարինման դեպքում նաև նոր ապահով</w:t>
      </w:r>
      <w:r w:rsidR="00B84F37" w:rsidRPr="00A71D81">
        <w:rPr>
          <w:rFonts w:ascii="GHEA Grapalat" w:hAnsi="GHEA Grapalat"/>
          <w:sz w:val="20"/>
          <w:szCs w:val="20"/>
          <w:lang w:val="hy-AM"/>
        </w:rPr>
        <w:t>ներ</w:t>
      </w:r>
      <w:r w:rsidR="00FE2467" w:rsidRPr="00A71D81">
        <w:rPr>
          <w:rFonts w:ascii="GHEA Grapalat" w:hAnsi="GHEA Grapalat"/>
          <w:sz w:val="20"/>
          <w:szCs w:val="20"/>
          <w:lang w:val="hy-AM"/>
        </w:rPr>
        <w:t>ը</w:t>
      </w:r>
      <w:r w:rsidRPr="00A71D81">
        <w:rPr>
          <w:rFonts w:ascii="GHEA Grapalat" w:hAnsi="GHEA Grapalat"/>
          <w:sz w:val="20"/>
          <w:szCs w:val="20"/>
          <w:lang w:val="hy-AM"/>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rPr>
        <w:t>պ</w:t>
      </w:r>
      <w:r w:rsidRPr="00A71D81">
        <w:rPr>
          <w:rFonts w:ascii="GHEA Grapalat" w:hAnsi="GHEA Grapalat"/>
          <w:sz w:val="20"/>
          <w:szCs w:val="20"/>
          <w:lang w:val="hy-AM"/>
        </w:rPr>
        <w:t>այմանագիրը Գնորդի կողմից միակողմանիորեն լուծվում է:</w:t>
      </w:r>
    </w:p>
    <w:p w14:paraId="1E513E33" w14:textId="77777777" w:rsidR="00071D1C" w:rsidRPr="00A71D81" w:rsidRDefault="00071D1C" w:rsidP="00EF3662">
      <w:pPr>
        <w:tabs>
          <w:tab w:val="left" w:pos="1276"/>
        </w:tabs>
        <w:ind w:firstLine="720"/>
        <w:rPr>
          <w:rFonts w:ascii="GHEA Grapalat" w:hAnsi="GHEA Grapalat" w:cs="Sylfaen"/>
          <w:sz w:val="20"/>
          <w:u w:val="single"/>
          <w:lang w:val="hy-AM"/>
        </w:rPr>
      </w:pPr>
    </w:p>
    <w:p w14:paraId="2DCBDDB4" w14:textId="77777777" w:rsidR="00071D1C" w:rsidRPr="00A71D81" w:rsidRDefault="003E63F7" w:rsidP="00EF3662">
      <w:pPr>
        <w:ind w:firstLine="709"/>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rPr>
          <w:rFonts w:ascii="GHEA Grapalat" w:hAnsi="GHEA Grapalat"/>
          <w:sz w:val="20"/>
          <w:lang w:val="hy-AM"/>
        </w:rPr>
      </w:pPr>
    </w:p>
    <w:p w14:paraId="7A3B18CE" w14:textId="77777777" w:rsidR="00071D1C" w:rsidRPr="00A71D81" w:rsidRDefault="00071D1C" w:rsidP="00EF3662">
      <w:pPr>
        <w:ind w:firstLine="709"/>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66C9859B" w14:textId="77777777" w:rsidR="00071D1C" w:rsidRPr="00A71D81" w:rsidRDefault="00071D1C" w:rsidP="00EF3662">
      <w:pPr>
        <w:tabs>
          <w:tab w:val="left" w:pos="1276"/>
        </w:tabs>
        <w:ind w:firstLine="720"/>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0C5459D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59400C">
        <w:rPr>
          <w:rFonts w:ascii="GHEA Grapalat" w:hAnsi="GHEA Grapalat"/>
          <w:i/>
          <w:lang w:val="hy-AM"/>
        </w:rPr>
        <w:t xml:space="preserve"> </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606921A4" w14:textId="77777777" w:rsidR="00F60E83" w:rsidRDefault="00F60E83" w:rsidP="00F60E83">
      <w:pPr>
        <w:jc w:val="center"/>
        <w:rPr>
          <w:rFonts w:ascii="GHEA Grapalat" w:hAnsi="GHEA Grapalat"/>
          <w:sz w:val="20"/>
          <w:lang w:val="hy-AM"/>
        </w:rPr>
      </w:pPr>
      <w:r w:rsidRPr="00FB1EC7">
        <w:rPr>
          <w:rFonts w:ascii="GHEA Grapalat" w:hAnsi="GHEA Grapalat"/>
          <w:sz w:val="20"/>
          <w:lang w:val="hy-AM"/>
        </w:rPr>
        <w:t>ՏԵԽՆԻԿԱԿԱՆ ԲՆՈՒԹԱԳԻՐ - ԳՆՄԱՆ ԺԱՄԱՆԱԿԱՑՈՒՅՑ*</w:t>
      </w:r>
    </w:p>
    <w:p w14:paraId="3C3C7163" w14:textId="62CB7654" w:rsidR="00F60E83" w:rsidRDefault="00F60E83" w:rsidP="002F35F5">
      <w:pPr>
        <w:spacing w:line="240" w:lineRule="auto"/>
        <w:jc w:val="center"/>
        <w:rPr>
          <w:rFonts w:ascii="GHEA Grapalat" w:hAnsi="GHEA Grapalat"/>
          <w:sz w:val="16"/>
          <w:szCs w:val="16"/>
          <w:lang w:val="hy-AM"/>
        </w:rPr>
      </w:pPr>
    </w:p>
    <w:p w14:paraId="32875A45" w14:textId="0D9ED62C" w:rsidR="0037517C" w:rsidRDefault="0037517C" w:rsidP="002F35F5">
      <w:pPr>
        <w:spacing w:line="240" w:lineRule="auto"/>
        <w:jc w:val="center"/>
        <w:rPr>
          <w:rFonts w:ascii="GHEA Grapalat" w:hAnsi="GHEA Grapalat"/>
          <w:sz w:val="16"/>
          <w:szCs w:val="16"/>
          <w:lang w:val="hy-AM"/>
        </w:rPr>
      </w:pPr>
    </w:p>
    <w:tbl>
      <w:tblPr>
        <w:tblpPr w:leftFromText="180" w:rightFromText="180" w:vertAnchor="text" w:horzAnchor="margin" w:tblpXSpec="center" w:tblpY="164"/>
        <w:tblW w:w="14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51"/>
        <w:gridCol w:w="1559"/>
        <w:gridCol w:w="3119"/>
        <w:gridCol w:w="992"/>
        <w:gridCol w:w="1276"/>
        <w:gridCol w:w="1275"/>
        <w:gridCol w:w="851"/>
        <w:gridCol w:w="1276"/>
        <w:gridCol w:w="1981"/>
      </w:tblGrid>
      <w:tr w:rsidR="0037517C" w:rsidRPr="00624CCA" w14:paraId="05B850E1" w14:textId="77777777" w:rsidTr="005A4C6A">
        <w:tc>
          <w:tcPr>
            <w:tcW w:w="2552" w:type="dxa"/>
            <w:gridSpan w:val="2"/>
            <w:vAlign w:val="center"/>
          </w:tcPr>
          <w:p w14:paraId="6CDE59EB" w14:textId="77777777" w:rsidR="0037517C" w:rsidRPr="00624CCA" w:rsidRDefault="0037517C" w:rsidP="0037517C">
            <w:pPr>
              <w:spacing w:line="240" w:lineRule="auto"/>
              <w:jc w:val="center"/>
              <w:rPr>
                <w:rFonts w:ascii="GHEA Grapalat" w:hAnsi="GHEA Grapalat"/>
                <w:sz w:val="18"/>
                <w:lang w:val="hy-AM"/>
              </w:rPr>
            </w:pPr>
          </w:p>
        </w:tc>
        <w:tc>
          <w:tcPr>
            <w:tcW w:w="1559" w:type="dxa"/>
            <w:vAlign w:val="center"/>
          </w:tcPr>
          <w:p w14:paraId="292C8070" w14:textId="77777777" w:rsidR="0037517C" w:rsidRPr="00624CCA" w:rsidRDefault="0037517C" w:rsidP="0037517C">
            <w:pPr>
              <w:spacing w:line="240" w:lineRule="auto"/>
              <w:jc w:val="center"/>
              <w:rPr>
                <w:rFonts w:ascii="GHEA Grapalat" w:hAnsi="GHEA Grapalat"/>
                <w:sz w:val="18"/>
                <w:lang w:val="hy-AM"/>
              </w:rPr>
            </w:pPr>
          </w:p>
        </w:tc>
        <w:tc>
          <w:tcPr>
            <w:tcW w:w="10770" w:type="dxa"/>
            <w:gridSpan w:val="7"/>
            <w:vAlign w:val="center"/>
          </w:tcPr>
          <w:p w14:paraId="2B480A1A" w14:textId="77777777" w:rsidR="0037517C" w:rsidRPr="00624CCA" w:rsidRDefault="0037517C" w:rsidP="0037517C">
            <w:pPr>
              <w:spacing w:line="240" w:lineRule="auto"/>
              <w:jc w:val="center"/>
              <w:rPr>
                <w:rFonts w:ascii="GHEA Grapalat" w:hAnsi="GHEA Grapalat"/>
                <w:sz w:val="18"/>
                <w:lang w:val="hy-AM"/>
              </w:rPr>
            </w:pPr>
            <w:r w:rsidRPr="00624CCA">
              <w:rPr>
                <w:rFonts w:ascii="GHEA Grapalat" w:hAnsi="GHEA Grapalat"/>
                <w:sz w:val="18"/>
                <w:lang w:val="hy-AM"/>
              </w:rPr>
              <w:t xml:space="preserve">Ապրանքի </w:t>
            </w:r>
          </w:p>
        </w:tc>
      </w:tr>
      <w:tr w:rsidR="0037517C" w:rsidRPr="00624CCA" w14:paraId="06340396" w14:textId="77777777" w:rsidTr="005A4C6A">
        <w:trPr>
          <w:trHeight w:val="219"/>
        </w:trPr>
        <w:tc>
          <w:tcPr>
            <w:tcW w:w="1101" w:type="dxa"/>
            <w:vMerge w:val="restart"/>
            <w:vAlign w:val="center"/>
          </w:tcPr>
          <w:p w14:paraId="0B037B84" w14:textId="77777777" w:rsidR="0037517C" w:rsidRPr="00624CCA" w:rsidRDefault="0037517C" w:rsidP="0037517C">
            <w:pPr>
              <w:spacing w:line="240" w:lineRule="auto"/>
              <w:jc w:val="center"/>
              <w:rPr>
                <w:rFonts w:ascii="GHEA Grapalat" w:hAnsi="GHEA Grapalat"/>
                <w:sz w:val="12"/>
                <w:szCs w:val="12"/>
              </w:rPr>
            </w:pPr>
            <w:r w:rsidRPr="00624CCA">
              <w:rPr>
                <w:rFonts w:ascii="GHEA Grapalat" w:hAnsi="GHEA Grapalat"/>
                <w:sz w:val="12"/>
                <w:szCs w:val="12"/>
              </w:rPr>
              <w:t>հրավերով նախատեսված չափաբաժնի համարը</w:t>
            </w:r>
          </w:p>
        </w:tc>
        <w:tc>
          <w:tcPr>
            <w:tcW w:w="1451" w:type="dxa"/>
            <w:vMerge w:val="restart"/>
            <w:vAlign w:val="center"/>
          </w:tcPr>
          <w:p w14:paraId="1FA63E23" w14:textId="77777777" w:rsidR="0037517C" w:rsidRPr="00624CCA" w:rsidRDefault="0037517C" w:rsidP="0037517C">
            <w:pPr>
              <w:spacing w:line="240" w:lineRule="auto"/>
              <w:jc w:val="center"/>
              <w:rPr>
                <w:rFonts w:ascii="GHEA Grapalat" w:hAnsi="GHEA Grapalat"/>
                <w:sz w:val="12"/>
                <w:szCs w:val="12"/>
              </w:rPr>
            </w:pPr>
            <w:r w:rsidRPr="00624CCA">
              <w:rPr>
                <w:rFonts w:ascii="GHEA Grapalat" w:hAnsi="GHEA Grapalat"/>
                <w:sz w:val="12"/>
                <w:szCs w:val="12"/>
              </w:rPr>
              <w:t>գնումների պլանով նախատեսված միջանցիկ ծածկագիրը` ըստ ԳՄԱ դասակարգման (CPV)</w:t>
            </w:r>
          </w:p>
        </w:tc>
        <w:tc>
          <w:tcPr>
            <w:tcW w:w="1559" w:type="dxa"/>
            <w:vMerge w:val="restart"/>
            <w:vAlign w:val="center"/>
          </w:tcPr>
          <w:p w14:paraId="47AA8D9F" w14:textId="77777777" w:rsidR="0037517C" w:rsidRPr="00624CCA" w:rsidRDefault="0037517C" w:rsidP="0037517C">
            <w:pPr>
              <w:spacing w:line="240" w:lineRule="auto"/>
              <w:jc w:val="center"/>
              <w:rPr>
                <w:rFonts w:ascii="GHEA Grapalat" w:hAnsi="GHEA Grapalat"/>
                <w:sz w:val="18"/>
              </w:rPr>
            </w:pPr>
            <w:r w:rsidRPr="00624CCA">
              <w:rPr>
                <w:rFonts w:ascii="GHEA Grapalat" w:hAnsi="GHEA Grapalat"/>
                <w:sz w:val="18"/>
              </w:rPr>
              <w:t>անվանումը</w:t>
            </w:r>
          </w:p>
        </w:tc>
        <w:tc>
          <w:tcPr>
            <w:tcW w:w="3119" w:type="dxa"/>
            <w:vMerge w:val="restart"/>
            <w:vAlign w:val="center"/>
          </w:tcPr>
          <w:p w14:paraId="7507DC7C" w14:textId="77777777" w:rsidR="0037517C" w:rsidRPr="00624CCA" w:rsidRDefault="0037517C" w:rsidP="0037517C">
            <w:pPr>
              <w:spacing w:line="240" w:lineRule="auto"/>
              <w:jc w:val="center"/>
              <w:rPr>
                <w:rFonts w:ascii="GHEA Grapalat" w:hAnsi="GHEA Grapalat"/>
                <w:sz w:val="18"/>
              </w:rPr>
            </w:pPr>
            <w:r w:rsidRPr="00624CCA">
              <w:rPr>
                <w:rFonts w:ascii="GHEA Grapalat" w:hAnsi="GHEA Grapalat"/>
                <w:sz w:val="18"/>
              </w:rPr>
              <w:t>տեխնիկական բնութագիրը</w:t>
            </w:r>
          </w:p>
        </w:tc>
        <w:tc>
          <w:tcPr>
            <w:tcW w:w="992" w:type="dxa"/>
            <w:vMerge w:val="restart"/>
            <w:vAlign w:val="center"/>
          </w:tcPr>
          <w:p w14:paraId="49A26513" w14:textId="77777777" w:rsidR="0037517C" w:rsidRPr="00624CCA" w:rsidRDefault="0037517C" w:rsidP="0037517C">
            <w:pPr>
              <w:spacing w:line="240" w:lineRule="auto"/>
              <w:jc w:val="center"/>
              <w:rPr>
                <w:rFonts w:ascii="GHEA Grapalat" w:hAnsi="GHEA Grapalat"/>
                <w:sz w:val="18"/>
              </w:rPr>
            </w:pPr>
            <w:r w:rsidRPr="00624CCA">
              <w:rPr>
                <w:rFonts w:ascii="GHEA Grapalat" w:hAnsi="GHEA Grapalat"/>
                <w:sz w:val="18"/>
              </w:rPr>
              <w:t>չափման միավորը</w:t>
            </w:r>
          </w:p>
        </w:tc>
        <w:tc>
          <w:tcPr>
            <w:tcW w:w="1276" w:type="dxa"/>
            <w:vMerge w:val="restart"/>
            <w:vAlign w:val="center"/>
          </w:tcPr>
          <w:p w14:paraId="760C769F" w14:textId="77777777" w:rsidR="0037517C" w:rsidRPr="00624CCA" w:rsidRDefault="0037517C" w:rsidP="0037517C">
            <w:pPr>
              <w:spacing w:line="240" w:lineRule="auto"/>
              <w:jc w:val="center"/>
              <w:rPr>
                <w:rFonts w:ascii="GHEA Grapalat" w:hAnsi="GHEA Grapalat"/>
                <w:sz w:val="18"/>
              </w:rPr>
            </w:pPr>
            <w:r w:rsidRPr="00624CCA">
              <w:rPr>
                <w:rFonts w:ascii="GHEA Grapalat" w:hAnsi="GHEA Grapalat"/>
                <w:sz w:val="18"/>
              </w:rPr>
              <w:t>միավոր գինը/ՀՀ դրամ</w:t>
            </w:r>
          </w:p>
        </w:tc>
        <w:tc>
          <w:tcPr>
            <w:tcW w:w="1275" w:type="dxa"/>
            <w:vMerge w:val="restart"/>
            <w:vAlign w:val="center"/>
          </w:tcPr>
          <w:p w14:paraId="572FA11B" w14:textId="77777777" w:rsidR="0037517C" w:rsidRPr="00624CCA" w:rsidRDefault="0037517C" w:rsidP="0037517C">
            <w:pPr>
              <w:spacing w:line="240" w:lineRule="auto"/>
              <w:jc w:val="center"/>
              <w:rPr>
                <w:rFonts w:ascii="GHEA Grapalat" w:hAnsi="GHEA Grapalat"/>
                <w:sz w:val="18"/>
              </w:rPr>
            </w:pPr>
            <w:r w:rsidRPr="00624CCA">
              <w:rPr>
                <w:rFonts w:ascii="GHEA Grapalat" w:hAnsi="GHEA Grapalat"/>
                <w:sz w:val="18"/>
              </w:rPr>
              <w:t>ընդհանուր գինը/ՀՀ դրամ</w:t>
            </w:r>
          </w:p>
        </w:tc>
        <w:tc>
          <w:tcPr>
            <w:tcW w:w="851" w:type="dxa"/>
            <w:vMerge w:val="restart"/>
            <w:vAlign w:val="center"/>
          </w:tcPr>
          <w:p w14:paraId="59445FA6" w14:textId="77777777" w:rsidR="0037517C" w:rsidRPr="00624CCA" w:rsidRDefault="0037517C" w:rsidP="0037517C">
            <w:pPr>
              <w:spacing w:line="240" w:lineRule="auto"/>
              <w:jc w:val="center"/>
              <w:rPr>
                <w:rFonts w:ascii="GHEA Grapalat" w:hAnsi="GHEA Grapalat"/>
                <w:sz w:val="16"/>
                <w:szCs w:val="16"/>
                <w:lang w:val="hy-AM"/>
              </w:rPr>
            </w:pPr>
            <w:r w:rsidRPr="00624CCA">
              <w:rPr>
                <w:rFonts w:ascii="GHEA Grapalat" w:hAnsi="GHEA Grapalat"/>
                <w:sz w:val="16"/>
                <w:szCs w:val="16"/>
              </w:rPr>
              <w:t>ընդհանուր քանակը</w:t>
            </w:r>
            <w:r w:rsidRPr="00624CCA">
              <w:rPr>
                <w:rFonts w:ascii="GHEA Grapalat" w:hAnsi="GHEA Grapalat"/>
                <w:sz w:val="16"/>
                <w:szCs w:val="16"/>
                <w:lang w:val="hy-AM"/>
              </w:rPr>
              <w:t>/ առավելագույնը/</w:t>
            </w:r>
          </w:p>
        </w:tc>
        <w:tc>
          <w:tcPr>
            <w:tcW w:w="3257" w:type="dxa"/>
            <w:gridSpan w:val="2"/>
            <w:vAlign w:val="center"/>
          </w:tcPr>
          <w:p w14:paraId="2F165127" w14:textId="77777777" w:rsidR="0037517C" w:rsidRPr="00624CCA" w:rsidRDefault="0037517C" w:rsidP="0037517C">
            <w:pPr>
              <w:spacing w:line="240" w:lineRule="auto"/>
              <w:jc w:val="center"/>
              <w:rPr>
                <w:rFonts w:ascii="GHEA Grapalat" w:hAnsi="GHEA Grapalat"/>
                <w:sz w:val="18"/>
              </w:rPr>
            </w:pPr>
            <w:r w:rsidRPr="00624CCA">
              <w:rPr>
                <w:rFonts w:ascii="GHEA Grapalat" w:hAnsi="GHEA Grapalat"/>
                <w:sz w:val="18"/>
              </w:rPr>
              <w:t>կատարման</w:t>
            </w:r>
          </w:p>
        </w:tc>
      </w:tr>
      <w:tr w:rsidR="0037517C" w:rsidRPr="00624CCA" w14:paraId="7B2F1D8A" w14:textId="77777777" w:rsidTr="005A4C6A">
        <w:trPr>
          <w:trHeight w:val="445"/>
        </w:trPr>
        <w:tc>
          <w:tcPr>
            <w:tcW w:w="1101" w:type="dxa"/>
            <w:vMerge/>
            <w:vAlign w:val="center"/>
          </w:tcPr>
          <w:p w14:paraId="147A50BC" w14:textId="77777777" w:rsidR="0037517C" w:rsidRPr="00624CCA" w:rsidRDefault="0037517C" w:rsidP="0037517C">
            <w:pPr>
              <w:spacing w:line="240" w:lineRule="auto"/>
              <w:jc w:val="center"/>
              <w:rPr>
                <w:rFonts w:ascii="GHEA Grapalat" w:hAnsi="GHEA Grapalat"/>
                <w:sz w:val="18"/>
              </w:rPr>
            </w:pPr>
          </w:p>
        </w:tc>
        <w:tc>
          <w:tcPr>
            <w:tcW w:w="1451" w:type="dxa"/>
            <w:vMerge/>
            <w:vAlign w:val="center"/>
          </w:tcPr>
          <w:p w14:paraId="3377FB76" w14:textId="77777777" w:rsidR="0037517C" w:rsidRPr="00624CCA" w:rsidRDefault="0037517C" w:rsidP="0037517C">
            <w:pPr>
              <w:spacing w:line="240" w:lineRule="auto"/>
              <w:jc w:val="center"/>
              <w:rPr>
                <w:rFonts w:ascii="GHEA Grapalat" w:hAnsi="GHEA Grapalat"/>
                <w:sz w:val="18"/>
              </w:rPr>
            </w:pPr>
          </w:p>
        </w:tc>
        <w:tc>
          <w:tcPr>
            <w:tcW w:w="1559" w:type="dxa"/>
            <w:vMerge/>
            <w:vAlign w:val="center"/>
          </w:tcPr>
          <w:p w14:paraId="1CF6BC6E" w14:textId="77777777" w:rsidR="0037517C" w:rsidRPr="00624CCA" w:rsidRDefault="0037517C" w:rsidP="0037517C">
            <w:pPr>
              <w:spacing w:line="240" w:lineRule="auto"/>
              <w:jc w:val="center"/>
              <w:rPr>
                <w:rFonts w:ascii="GHEA Grapalat" w:hAnsi="GHEA Grapalat"/>
                <w:sz w:val="18"/>
              </w:rPr>
            </w:pPr>
          </w:p>
        </w:tc>
        <w:tc>
          <w:tcPr>
            <w:tcW w:w="3119" w:type="dxa"/>
            <w:vMerge/>
            <w:vAlign w:val="center"/>
          </w:tcPr>
          <w:p w14:paraId="40A78447" w14:textId="77777777" w:rsidR="0037517C" w:rsidRPr="00624CCA" w:rsidRDefault="0037517C" w:rsidP="0037517C">
            <w:pPr>
              <w:spacing w:line="240" w:lineRule="auto"/>
              <w:jc w:val="center"/>
              <w:rPr>
                <w:rFonts w:ascii="GHEA Grapalat" w:hAnsi="GHEA Grapalat"/>
                <w:sz w:val="18"/>
              </w:rPr>
            </w:pPr>
          </w:p>
        </w:tc>
        <w:tc>
          <w:tcPr>
            <w:tcW w:w="992" w:type="dxa"/>
            <w:vMerge/>
            <w:vAlign w:val="center"/>
          </w:tcPr>
          <w:p w14:paraId="758A7A19" w14:textId="77777777" w:rsidR="0037517C" w:rsidRPr="00624CCA" w:rsidRDefault="0037517C" w:rsidP="0037517C">
            <w:pPr>
              <w:spacing w:line="240" w:lineRule="auto"/>
              <w:jc w:val="center"/>
              <w:rPr>
                <w:rFonts w:ascii="GHEA Grapalat" w:hAnsi="GHEA Grapalat"/>
                <w:sz w:val="18"/>
              </w:rPr>
            </w:pPr>
          </w:p>
        </w:tc>
        <w:tc>
          <w:tcPr>
            <w:tcW w:w="1276" w:type="dxa"/>
            <w:vMerge/>
            <w:vAlign w:val="center"/>
          </w:tcPr>
          <w:p w14:paraId="5C7AF6E8" w14:textId="77777777" w:rsidR="0037517C" w:rsidRPr="00624CCA" w:rsidRDefault="0037517C" w:rsidP="0037517C">
            <w:pPr>
              <w:spacing w:line="240" w:lineRule="auto"/>
              <w:jc w:val="center"/>
              <w:rPr>
                <w:rFonts w:ascii="GHEA Grapalat" w:hAnsi="GHEA Grapalat"/>
                <w:sz w:val="18"/>
              </w:rPr>
            </w:pPr>
          </w:p>
        </w:tc>
        <w:tc>
          <w:tcPr>
            <w:tcW w:w="1275" w:type="dxa"/>
            <w:vMerge/>
            <w:vAlign w:val="center"/>
          </w:tcPr>
          <w:p w14:paraId="745F1CC9" w14:textId="77777777" w:rsidR="0037517C" w:rsidRPr="00624CCA" w:rsidRDefault="0037517C" w:rsidP="0037517C">
            <w:pPr>
              <w:spacing w:line="240" w:lineRule="auto"/>
              <w:jc w:val="center"/>
              <w:rPr>
                <w:rFonts w:ascii="GHEA Grapalat" w:hAnsi="GHEA Grapalat"/>
                <w:sz w:val="18"/>
              </w:rPr>
            </w:pPr>
          </w:p>
        </w:tc>
        <w:tc>
          <w:tcPr>
            <w:tcW w:w="851" w:type="dxa"/>
            <w:vMerge/>
            <w:vAlign w:val="center"/>
          </w:tcPr>
          <w:p w14:paraId="7FE04A8B" w14:textId="77777777" w:rsidR="0037517C" w:rsidRPr="00624CCA" w:rsidRDefault="0037517C" w:rsidP="0037517C">
            <w:pPr>
              <w:spacing w:line="240" w:lineRule="auto"/>
              <w:jc w:val="center"/>
              <w:rPr>
                <w:rFonts w:ascii="GHEA Grapalat" w:hAnsi="GHEA Grapalat"/>
                <w:sz w:val="18"/>
              </w:rPr>
            </w:pPr>
          </w:p>
        </w:tc>
        <w:tc>
          <w:tcPr>
            <w:tcW w:w="1276" w:type="dxa"/>
            <w:vAlign w:val="center"/>
          </w:tcPr>
          <w:p w14:paraId="5A98BCB1" w14:textId="77777777" w:rsidR="0037517C" w:rsidRPr="00624CCA" w:rsidRDefault="0037517C" w:rsidP="0037517C">
            <w:pPr>
              <w:spacing w:line="240" w:lineRule="auto"/>
              <w:jc w:val="center"/>
              <w:rPr>
                <w:rFonts w:ascii="GHEA Grapalat" w:hAnsi="GHEA Grapalat"/>
                <w:sz w:val="18"/>
              </w:rPr>
            </w:pPr>
            <w:r w:rsidRPr="00624CCA">
              <w:rPr>
                <w:rFonts w:ascii="GHEA Grapalat" w:hAnsi="GHEA Grapalat"/>
                <w:sz w:val="18"/>
              </w:rPr>
              <w:t>հասցեն</w:t>
            </w:r>
          </w:p>
        </w:tc>
        <w:tc>
          <w:tcPr>
            <w:tcW w:w="1981" w:type="dxa"/>
            <w:vAlign w:val="center"/>
          </w:tcPr>
          <w:p w14:paraId="308BB86E" w14:textId="77777777" w:rsidR="0037517C" w:rsidRPr="00624CCA" w:rsidRDefault="0037517C" w:rsidP="0037517C">
            <w:pPr>
              <w:spacing w:line="240" w:lineRule="auto"/>
              <w:jc w:val="center"/>
              <w:rPr>
                <w:rFonts w:ascii="GHEA Grapalat" w:hAnsi="GHEA Grapalat"/>
                <w:sz w:val="18"/>
              </w:rPr>
            </w:pPr>
            <w:r w:rsidRPr="00624CCA">
              <w:rPr>
                <w:rFonts w:ascii="GHEA Grapalat" w:hAnsi="GHEA Grapalat"/>
                <w:sz w:val="18"/>
              </w:rPr>
              <w:t>Ժամկետը**</w:t>
            </w:r>
          </w:p>
        </w:tc>
      </w:tr>
      <w:tr w:rsidR="0037517C" w:rsidRPr="00624CCA" w14:paraId="4D6B779B" w14:textId="77777777" w:rsidTr="005A4C6A">
        <w:trPr>
          <w:trHeight w:val="246"/>
        </w:trPr>
        <w:tc>
          <w:tcPr>
            <w:tcW w:w="1101" w:type="dxa"/>
            <w:vAlign w:val="center"/>
          </w:tcPr>
          <w:p w14:paraId="598D1F35" w14:textId="77777777" w:rsidR="0037517C" w:rsidRPr="00D116E0" w:rsidRDefault="0037517C" w:rsidP="0037517C">
            <w:pPr>
              <w:spacing w:line="240" w:lineRule="auto"/>
              <w:jc w:val="center"/>
              <w:rPr>
                <w:rFonts w:ascii="GHEA Grapalat" w:hAnsi="GHEA Grapalat"/>
                <w:b/>
                <w:sz w:val="12"/>
                <w:szCs w:val="12"/>
                <w:lang w:val="hy-AM"/>
              </w:rPr>
            </w:pPr>
            <w:r w:rsidRPr="00D116E0">
              <w:rPr>
                <w:rFonts w:ascii="GHEA Grapalat" w:hAnsi="GHEA Grapalat"/>
                <w:b/>
                <w:sz w:val="12"/>
                <w:szCs w:val="12"/>
                <w:lang w:val="hy-AM"/>
              </w:rPr>
              <w:t>1</w:t>
            </w:r>
          </w:p>
        </w:tc>
        <w:tc>
          <w:tcPr>
            <w:tcW w:w="1451" w:type="dxa"/>
            <w:vAlign w:val="center"/>
          </w:tcPr>
          <w:p w14:paraId="15F319A3" w14:textId="3816B1BE" w:rsidR="0037517C" w:rsidRPr="00D116E0" w:rsidRDefault="000A69CC" w:rsidP="0037517C">
            <w:pPr>
              <w:spacing w:line="240" w:lineRule="auto"/>
              <w:jc w:val="center"/>
              <w:rPr>
                <w:rFonts w:ascii="GHEA Grapalat" w:hAnsi="GHEA Grapalat"/>
                <w:sz w:val="20"/>
                <w:szCs w:val="20"/>
                <w:lang w:val="hy-AM"/>
              </w:rPr>
            </w:pPr>
            <w:r>
              <w:rPr>
                <w:rFonts w:ascii="GHEA Grapalat" w:hAnsi="GHEA Grapalat"/>
                <w:sz w:val="20"/>
                <w:szCs w:val="20"/>
                <w:lang w:val="hy-AM"/>
              </w:rPr>
              <w:t>44163130</w:t>
            </w:r>
          </w:p>
        </w:tc>
        <w:tc>
          <w:tcPr>
            <w:tcW w:w="1559" w:type="dxa"/>
            <w:vAlign w:val="center"/>
          </w:tcPr>
          <w:p w14:paraId="2A2B2C7A" w14:textId="028BB405" w:rsidR="0037517C" w:rsidRPr="00D116E0" w:rsidRDefault="000A69CC" w:rsidP="0037517C">
            <w:pPr>
              <w:spacing w:line="240" w:lineRule="auto"/>
              <w:rPr>
                <w:rFonts w:ascii="GHEA Grapalat" w:hAnsi="GHEA Grapalat"/>
                <w:sz w:val="14"/>
                <w:szCs w:val="14"/>
                <w:lang w:val="hy-AM"/>
              </w:rPr>
            </w:pPr>
            <w:r>
              <w:rPr>
                <w:rFonts w:ascii="GHEA Grapalat" w:hAnsi="GHEA Grapalat"/>
                <w:sz w:val="14"/>
                <w:szCs w:val="14"/>
                <w:lang w:val="hy-AM"/>
              </w:rPr>
              <w:t>Պոլիէթիլենային խողովակ</w:t>
            </w:r>
          </w:p>
        </w:tc>
        <w:tc>
          <w:tcPr>
            <w:tcW w:w="3119" w:type="dxa"/>
            <w:vAlign w:val="center"/>
          </w:tcPr>
          <w:p w14:paraId="555608E1" w14:textId="10E903EA" w:rsidR="0037517C" w:rsidRPr="000A69CC" w:rsidRDefault="000A69CC" w:rsidP="0037517C">
            <w:pPr>
              <w:spacing w:line="240" w:lineRule="auto"/>
              <w:jc w:val="center"/>
              <w:rPr>
                <w:rFonts w:ascii="Calibri" w:hAnsi="Calibri"/>
                <w:sz w:val="10"/>
                <w:szCs w:val="10"/>
                <w:lang w:val="hy-AM"/>
              </w:rPr>
            </w:pPr>
            <w:r>
              <w:rPr>
                <w:rFonts w:ascii="GHEA Grapalat" w:hAnsi="GHEA Grapalat"/>
                <w:sz w:val="14"/>
                <w:szCs w:val="14"/>
                <w:lang w:val="hy-AM"/>
              </w:rPr>
              <w:t>Պոլիէթիլենային խողովակ</w:t>
            </w:r>
            <w:r w:rsidRPr="000A69CC">
              <w:rPr>
                <w:rFonts w:ascii="GHEA Grapalat" w:hAnsi="GHEA Grapalat"/>
                <w:sz w:val="14"/>
                <w:szCs w:val="14"/>
                <w:lang w:val="hy-AM"/>
              </w:rPr>
              <w:t xml:space="preserve"> FN 8 300</w:t>
            </w:r>
            <w:r>
              <w:rPr>
                <w:rFonts w:ascii="GHEA Grapalat" w:hAnsi="GHEA Grapalat"/>
                <w:sz w:val="14"/>
                <w:szCs w:val="14"/>
                <w:lang w:val="hy-AM"/>
              </w:rPr>
              <w:t xml:space="preserve">, կոյուղու համար </w:t>
            </w:r>
          </w:p>
        </w:tc>
        <w:tc>
          <w:tcPr>
            <w:tcW w:w="992" w:type="dxa"/>
            <w:vAlign w:val="center"/>
          </w:tcPr>
          <w:p w14:paraId="609F814B" w14:textId="11EAFCD6" w:rsidR="0037517C" w:rsidRPr="000A69CC" w:rsidRDefault="000A69CC" w:rsidP="0037517C">
            <w:pPr>
              <w:spacing w:line="240" w:lineRule="auto"/>
              <w:jc w:val="center"/>
              <w:rPr>
                <w:rFonts w:ascii="GHEA Grapalat" w:hAnsi="GHEA Grapalat" w:cs="Calibri"/>
                <w:sz w:val="14"/>
                <w:szCs w:val="14"/>
                <w:lang w:val="hy-AM"/>
              </w:rPr>
            </w:pPr>
            <w:r>
              <w:rPr>
                <w:rFonts w:ascii="GHEA Grapalat" w:hAnsi="GHEA Grapalat" w:cs="Calibri"/>
                <w:sz w:val="14"/>
                <w:szCs w:val="14"/>
                <w:lang w:val="hy-AM"/>
              </w:rPr>
              <w:t>գծմ</w:t>
            </w:r>
          </w:p>
        </w:tc>
        <w:tc>
          <w:tcPr>
            <w:tcW w:w="1276" w:type="dxa"/>
            <w:vAlign w:val="center"/>
          </w:tcPr>
          <w:p w14:paraId="6230071D" w14:textId="6713F0CF" w:rsidR="0037517C" w:rsidRPr="00D116E0" w:rsidRDefault="0037517C" w:rsidP="0037517C">
            <w:pPr>
              <w:spacing w:line="240" w:lineRule="auto"/>
              <w:jc w:val="center"/>
              <w:rPr>
                <w:rFonts w:ascii="Calibri" w:hAnsi="Calibri" w:cs="Calibri"/>
                <w:color w:val="000000"/>
                <w:sz w:val="22"/>
                <w:szCs w:val="22"/>
                <w:lang w:val="hy-AM"/>
              </w:rPr>
            </w:pPr>
          </w:p>
        </w:tc>
        <w:tc>
          <w:tcPr>
            <w:tcW w:w="1275" w:type="dxa"/>
            <w:vAlign w:val="center"/>
          </w:tcPr>
          <w:p w14:paraId="678DE0D0" w14:textId="3E47E473" w:rsidR="0037517C" w:rsidRPr="00D116E0" w:rsidRDefault="0037517C" w:rsidP="0037517C">
            <w:pPr>
              <w:spacing w:line="240" w:lineRule="auto"/>
              <w:jc w:val="center"/>
              <w:rPr>
                <w:rFonts w:ascii="Calibri" w:hAnsi="Calibri" w:cs="Calibri"/>
                <w:color w:val="000000"/>
                <w:sz w:val="22"/>
                <w:szCs w:val="22"/>
                <w:lang w:val="hy-AM"/>
              </w:rPr>
            </w:pPr>
          </w:p>
        </w:tc>
        <w:tc>
          <w:tcPr>
            <w:tcW w:w="851" w:type="dxa"/>
            <w:vAlign w:val="center"/>
          </w:tcPr>
          <w:p w14:paraId="48F68060" w14:textId="1C25FDB2" w:rsidR="0037517C" w:rsidRPr="00D116E0" w:rsidRDefault="000A69CC" w:rsidP="0037517C">
            <w:pPr>
              <w:spacing w:line="240" w:lineRule="auto"/>
              <w:jc w:val="center"/>
              <w:rPr>
                <w:rFonts w:ascii="GHEA Grapalat" w:hAnsi="GHEA Grapalat" w:cs="Calibri"/>
                <w:sz w:val="16"/>
                <w:szCs w:val="16"/>
                <w:lang w:val="hy-AM"/>
              </w:rPr>
            </w:pPr>
            <w:r>
              <w:rPr>
                <w:rFonts w:ascii="GHEA Grapalat" w:hAnsi="GHEA Grapalat" w:cs="Calibri"/>
                <w:sz w:val="16"/>
                <w:szCs w:val="16"/>
                <w:lang w:val="hy-AM"/>
              </w:rPr>
              <w:t>78</w:t>
            </w:r>
          </w:p>
        </w:tc>
        <w:tc>
          <w:tcPr>
            <w:tcW w:w="1276" w:type="dxa"/>
            <w:vAlign w:val="center"/>
          </w:tcPr>
          <w:p w14:paraId="33A7C389" w14:textId="77777777" w:rsidR="0037517C" w:rsidRPr="00D116E0" w:rsidRDefault="0037517C" w:rsidP="0037517C">
            <w:pPr>
              <w:spacing w:line="240" w:lineRule="auto"/>
              <w:jc w:val="center"/>
            </w:pPr>
            <w:r w:rsidRPr="00D116E0">
              <w:rPr>
                <w:rFonts w:ascii="GHEA Grapalat" w:hAnsi="GHEA Grapalat" w:cs="Sylfaen"/>
                <w:sz w:val="14"/>
                <w:szCs w:val="14"/>
                <w:lang w:val="hy-AM"/>
              </w:rPr>
              <w:t>գ. Փարաքար, Նաիրի փ</w:t>
            </w:r>
            <w:r w:rsidRPr="00D116E0">
              <w:rPr>
                <w:rFonts w:ascii="Cambria Math" w:hAnsi="Cambria Math" w:cs="Sylfaen"/>
                <w:sz w:val="14"/>
                <w:szCs w:val="14"/>
                <w:lang w:val="hy-AM"/>
              </w:rPr>
              <w:t>․ 42</w:t>
            </w:r>
          </w:p>
        </w:tc>
        <w:tc>
          <w:tcPr>
            <w:tcW w:w="1981" w:type="dxa"/>
            <w:vAlign w:val="center"/>
          </w:tcPr>
          <w:p w14:paraId="46051E62" w14:textId="1BD27BED" w:rsidR="0037517C" w:rsidRPr="00D116E0" w:rsidRDefault="0037517C" w:rsidP="000A69CC">
            <w:pPr>
              <w:spacing w:line="240" w:lineRule="auto"/>
              <w:jc w:val="center"/>
              <w:rPr>
                <w:rFonts w:ascii="GHEA Grapalat" w:hAnsi="GHEA Grapalat"/>
                <w:sz w:val="10"/>
                <w:szCs w:val="10"/>
                <w:lang w:val="hy-AM"/>
              </w:rPr>
            </w:pPr>
            <w:r w:rsidRPr="00D116E0">
              <w:rPr>
                <w:rFonts w:ascii="GHEA Grapalat" w:hAnsi="GHEA Grapalat" w:cs="Sylfaen"/>
                <w:sz w:val="10"/>
                <w:szCs w:val="10"/>
                <w:lang w:val="hy-AM"/>
              </w:rPr>
              <w:t xml:space="preserve">Պայմանագիրն  </w:t>
            </w:r>
            <w:r w:rsidR="000A69CC">
              <w:rPr>
                <w:rFonts w:ascii="GHEA Grapalat" w:hAnsi="GHEA Grapalat" w:cs="Sylfaen"/>
                <w:sz w:val="10"/>
                <w:szCs w:val="10"/>
                <w:lang w:val="hy-AM"/>
              </w:rPr>
              <w:t>ուժի մեջ մտնելու օրվանից 20 օր</w:t>
            </w:r>
            <w:r w:rsidRPr="00D116E0">
              <w:rPr>
                <w:rFonts w:ascii="Cambria Math" w:hAnsi="Cambria Math" w:cs="Cambria Math"/>
                <w:sz w:val="10"/>
                <w:szCs w:val="10"/>
                <w:lang w:val="hy-AM"/>
              </w:rPr>
              <w:t>․</w:t>
            </w:r>
          </w:p>
        </w:tc>
      </w:tr>
    </w:tbl>
    <w:p w14:paraId="218B05F1" w14:textId="6D6FAB9D" w:rsidR="0037517C" w:rsidRDefault="0037517C" w:rsidP="002F35F5">
      <w:pPr>
        <w:spacing w:line="240" w:lineRule="auto"/>
        <w:jc w:val="center"/>
        <w:rPr>
          <w:rFonts w:ascii="GHEA Grapalat" w:hAnsi="GHEA Grapalat"/>
          <w:sz w:val="16"/>
          <w:szCs w:val="16"/>
          <w:lang w:val="hy-AM"/>
        </w:rPr>
      </w:pPr>
    </w:p>
    <w:p w14:paraId="7017A7A9" w14:textId="77777777" w:rsidR="0037517C" w:rsidRPr="002F35F5" w:rsidRDefault="0037517C" w:rsidP="002F35F5">
      <w:pPr>
        <w:spacing w:line="240" w:lineRule="auto"/>
        <w:jc w:val="center"/>
        <w:rPr>
          <w:rFonts w:ascii="GHEA Grapalat" w:hAnsi="GHEA Grapalat"/>
          <w:sz w:val="16"/>
          <w:szCs w:val="16"/>
          <w:lang w:val="hy-AM"/>
        </w:rPr>
      </w:pPr>
    </w:p>
    <w:p w14:paraId="1A7A8C94" w14:textId="46646CED" w:rsidR="00F70ADC" w:rsidRPr="00F60E83" w:rsidRDefault="00F70ADC" w:rsidP="00C709C7">
      <w:pPr>
        <w:spacing w:line="240" w:lineRule="auto"/>
        <w:rPr>
          <w:rFonts w:ascii="GHEA Grapalat" w:hAnsi="GHEA Grapalat" w:cs="Sylfaen"/>
          <w:b/>
          <w:sz w:val="16"/>
          <w:szCs w:val="16"/>
          <w:u w:val="single"/>
          <w:lang w:val="hy-AM"/>
        </w:rPr>
      </w:pPr>
      <w:r w:rsidRPr="00C709C7">
        <w:rPr>
          <w:rFonts w:ascii="GHEA Grapalat" w:hAnsi="GHEA Grapalat" w:cs="Sylfaen"/>
          <w:b/>
          <w:sz w:val="16"/>
          <w:szCs w:val="16"/>
          <w:u w:val="single"/>
          <w:lang w:val="pt-BR"/>
        </w:rPr>
        <w:t>*</w:t>
      </w:r>
      <w:r w:rsidRPr="00C709C7">
        <w:rPr>
          <w:rFonts w:ascii="GHEA Grapalat" w:hAnsi="GHEA Grapalat" w:cs="Sylfaen"/>
          <w:b/>
          <w:sz w:val="16"/>
          <w:szCs w:val="16"/>
          <w:u w:val="single"/>
          <w:lang w:val="hy-AM"/>
        </w:rPr>
        <w:t xml:space="preserve">Ապրանքները պետք է լինեն նոր, </w:t>
      </w:r>
      <w:r w:rsidR="00F60E83">
        <w:rPr>
          <w:rFonts w:ascii="GHEA Grapalat" w:hAnsi="GHEA Grapalat" w:cs="Sylfaen"/>
          <w:b/>
          <w:sz w:val="16"/>
          <w:szCs w:val="16"/>
          <w:u w:val="single"/>
          <w:lang w:val="hy-AM"/>
        </w:rPr>
        <w:t>չօգտագործված</w:t>
      </w:r>
    </w:p>
    <w:p w14:paraId="6A6FB78B" w14:textId="78F862C6" w:rsidR="00F70ADC" w:rsidRPr="00C709C7" w:rsidRDefault="00F70ADC" w:rsidP="00C709C7">
      <w:pPr>
        <w:spacing w:line="240" w:lineRule="auto"/>
        <w:rPr>
          <w:rFonts w:ascii="GHEA Grapalat" w:hAnsi="GHEA Grapalat" w:cs="Sylfaen"/>
          <w:b/>
          <w:sz w:val="16"/>
          <w:szCs w:val="16"/>
          <w:u w:val="single"/>
          <w:lang w:val="pt-BR"/>
        </w:rPr>
      </w:pPr>
      <w:r w:rsidRPr="00C709C7">
        <w:rPr>
          <w:rFonts w:ascii="GHEA Grapalat" w:hAnsi="GHEA Grapalat" w:cs="Sylfaen"/>
          <w:b/>
          <w:sz w:val="16"/>
          <w:szCs w:val="16"/>
          <w:u w:val="single"/>
          <w:lang w:val="hy-AM"/>
        </w:rPr>
        <w:t>**Մատակարարումները</w:t>
      </w:r>
      <w:r w:rsidRPr="00C709C7">
        <w:rPr>
          <w:rFonts w:ascii="GHEA Grapalat" w:hAnsi="GHEA Grapalat" w:cs="Sylfaen"/>
          <w:b/>
          <w:sz w:val="16"/>
          <w:szCs w:val="16"/>
          <w:u w:val="single"/>
          <w:lang w:val="pt-BR"/>
        </w:rPr>
        <w:t xml:space="preserve"> </w:t>
      </w:r>
      <w:r w:rsidRPr="00C709C7">
        <w:rPr>
          <w:rFonts w:ascii="GHEA Grapalat" w:hAnsi="GHEA Grapalat" w:cs="Sylfaen"/>
          <w:b/>
          <w:sz w:val="16"/>
          <w:szCs w:val="16"/>
          <w:u w:val="single"/>
          <w:lang w:val="hy-AM"/>
        </w:rPr>
        <w:t>իրականացվում</w:t>
      </w:r>
      <w:r w:rsidRPr="00C709C7">
        <w:rPr>
          <w:rFonts w:ascii="GHEA Grapalat" w:hAnsi="GHEA Grapalat" w:cs="Sylfaen"/>
          <w:b/>
          <w:sz w:val="16"/>
          <w:szCs w:val="16"/>
          <w:u w:val="single"/>
          <w:lang w:val="pt-BR"/>
        </w:rPr>
        <w:t xml:space="preserve"> </w:t>
      </w:r>
      <w:r w:rsidRPr="00C709C7">
        <w:rPr>
          <w:rFonts w:ascii="GHEA Grapalat" w:hAnsi="GHEA Grapalat" w:cs="Sylfaen"/>
          <w:b/>
          <w:sz w:val="16"/>
          <w:szCs w:val="16"/>
          <w:u w:val="single"/>
          <w:lang w:val="hy-AM"/>
        </w:rPr>
        <w:t>են</w:t>
      </w:r>
      <w:r w:rsidRPr="00C709C7">
        <w:rPr>
          <w:rFonts w:ascii="GHEA Grapalat" w:hAnsi="GHEA Grapalat" w:cs="Sylfaen"/>
          <w:b/>
          <w:sz w:val="16"/>
          <w:szCs w:val="16"/>
          <w:u w:val="single"/>
          <w:lang w:val="pt-BR"/>
        </w:rPr>
        <w:t xml:space="preserve"> </w:t>
      </w:r>
      <w:r w:rsidR="000A69CC">
        <w:rPr>
          <w:rFonts w:ascii="GHEA Grapalat" w:hAnsi="GHEA Grapalat" w:cs="Sylfaen"/>
          <w:b/>
          <w:sz w:val="16"/>
          <w:szCs w:val="16"/>
          <w:u w:val="single"/>
          <w:lang w:val="hy-AM"/>
        </w:rPr>
        <w:t>մատակարարի կողմից պատվիրատուի նշած վայր ՝ Փարաքար համայնքում։</w:t>
      </w:r>
    </w:p>
    <w:p w14:paraId="5AE14F06" w14:textId="56290525" w:rsidR="00F70ADC" w:rsidRDefault="00F70ADC" w:rsidP="00C709C7">
      <w:pPr>
        <w:spacing w:line="240" w:lineRule="auto"/>
        <w:rPr>
          <w:rFonts w:ascii="GHEA Grapalat" w:hAnsi="GHEA Grapalat" w:cs="Sylfaen"/>
          <w:b/>
          <w:sz w:val="16"/>
          <w:szCs w:val="16"/>
          <w:u w:val="single"/>
          <w:lang w:val="pt-BR"/>
        </w:rPr>
      </w:pPr>
      <w:r w:rsidRPr="00C709C7">
        <w:rPr>
          <w:rFonts w:ascii="GHEA Grapalat" w:hAnsi="GHEA Grapalat" w:cs="Sylfaen"/>
          <w:b/>
          <w:sz w:val="16"/>
          <w:szCs w:val="16"/>
          <w:u w:val="single"/>
          <w:lang w:val="hy-AM"/>
        </w:rPr>
        <w:t>***</w:t>
      </w:r>
      <w:r w:rsidRPr="000A69CC">
        <w:rPr>
          <w:rFonts w:ascii="GHEA Grapalat" w:hAnsi="GHEA Grapalat" w:cs="Sylfaen"/>
          <w:b/>
          <w:sz w:val="16"/>
          <w:szCs w:val="16"/>
          <w:u w:val="single"/>
          <w:lang w:val="hy-AM"/>
        </w:rPr>
        <w:t>Ապրանքը</w:t>
      </w:r>
      <w:r w:rsidRPr="00C709C7">
        <w:rPr>
          <w:rFonts w:ascii="GHEA Grapalat" w:hAnsi="GHEA Grapalat" w:cs="Sylfaen"/>
          <w:b/>
          <w:sz w:val="16"/>
          <w:szCs w:val="16"/>
          <w:u w:val="single"/>
          <w:lang w:val="pt-BR"/>
        </w:rPr>
        <w:t xml:space="preserve"> </w:t>
      </w:r>
      <w:r w:rsidRPr="000A69CC">
        <w:rPr>
          <w:rFonts w:ascii="GHEA Grapalat" w:hAnsi="GHEA Grapalat" w:cs="Sylfaen"/>
          <w:b/>
          <w:sz w:val="16"/>
          <w:szCs w:val="16"/>
          <w:u w:val="single"/>
          <w:lang w:val="hy-AM"/>
        </w:rPr>
        <w:t>մատակարարվում</w:t>
      </w:r>
      <w:r w:rsidRPr="00C709C7">
        <w:rPr>
          <w:rFonts w:ascii="GHEA Grapalat" w:hAnsi="GHEA Grapalat" w:cs="Sylfaen"/>
          <w:b/>
          <w:sz w:val="16"/>
          <w:szCs w:val="16"/>
          <w:u w:val="single"/>
          <w:lang w:val="pt-BR"/>
        </w:rPr>
        <w:t xml:space="preserve"> </w:t>
      </w:r>
      <w:r w:rsidRPr="000A69CC">
        <w:rPr>
          <w:rFonts w:ascii="GHEA Grapalat" w:hAnsi="GHEA Grapalat" w:cs="Sylfaen"/>
          <w:b/>
          <w:sz w:val="16"/>
          <w:szCs w:val="16"/>
          <w:u w:val="single"/>
          <w:lang w:val="hy-AM"/>
        </w:rPr>
        <w:t>է</w:t>
      </w:r>
      <w:r w:rsidRPr="00C709C7">
        <w:rPr>
          <w:rFonts w:ascii="GHEA Grapalat" w:hAnsi="GHEA Grapalat" w:cs="Sylfaen"/>
          <w:b/>
          <w:sz w:val="16"/>
          <w:szCs w:val="16"/>
          <w:u w:val="single"/>
          <w:lang w:val="pt-BR"/>
        </w:rPr>
        <w:t xml:space="preserve"> </w:t>
      </w:r>
      <w:r w:rsidRPr="000A69CC">
        <w:rPr>
          <w:rFonts w:ascii="GHEA Grapalat" w:hAnsi="GHEA Grapalat" w:cs="Sylfaen"/>
          <w:b/>
          <w:sz w:val="16"/>
          <w:szCs w:val="16"/>
          <w:u w:val="single"/>
          <w:lang w:val="hy-AM"/>
        </w:rPr>
        <w:t>փուլային</w:t>
      </w:r>
      <w:r w:rsidRPr="00C709C7">
        <w:rPr>
          <w:rFonts w:ascii="GHEA Grapalat" w:hAnsi="GHEA Grapalat" w:cs="Sylfaen"/>
          <w:b/>
          <w:sz w:val="16"/>
          <w:szCs w:val="16"/>
          <w:u w:val="single"/>
          <w:lang w:val="pt-BR"/>
        </w:rPr>
        <w:t xml:space="preserve"> </w:t>
      </w:r>
      <w:r w:rsidRPr="000A69CC">
        <w:rPr>
          <w:rFonts w:ascii="GHEA Grapalat" w:hAnsi="GHEA Grapalat" w:cs="Sylfaen"/>
          <w:b/>
          <w:sz w:val="16"/>
          <w:szCs w:val="16"/>
          <w:u w:val="single"/>
          <w:lang w:val="hy-AM"/>
        </w:rPr>
        <w:t>եղանակով՝</w:t>
      </w:r>
      <w:r w:rsidRPr="00C709C7">
        <w:rPr>
          <w:rFonts w:ascii="GHEA Grapalat" w:hAnsi="GHEA Grapalat" w:cs="Sylfaen"/>
          <w:b/>
          <w:sz w:val="16"/>
          <w:szCs w:val="16"/>
          <w:u w:val="single"/>
          <w:lang w:val="pt-BR"/>
        </w:rPr>
        <w:t xml:space="preserve"> </w:t>
      </w:r>
      <w:r w:rsidRPr="000A69CC">
        <w:rPr>
          <w:rFonts w:ascii="GHEA Grapalat" w:hAnsi="GHEA Grapalat" w:cs="Sylfaen"/>
          <w:b/>
          <w:sz w:val="16"/>
          <w:szCs w:val="16"/>
          <w:u w:val="single"/>
          <w:lang w:val="hy-AM"/>
        </w:rPr>
        <w:t>պատվիրատուի</w:t>
      </w:r>
      <w:r w:rsidRPr="00C709C7">
        <w:rPr>
          <w:rFonts w:ascii="GHEA Grapalat" w:hAnsi="GHEA Grapalat" w:cs="Sylfaen"/>
          <w:b/>
          <w:sz w:val="16"/>
          <w:szCs w:val="16"/>
          <w:u w:val="single"/>
          <w:lang w:val="pt-BR"/>
        </w:rPr>
        <w:t xml:space="preserve"> </w:t>
      </w:r>
      <w:r w:rsidRPr="000A69CC">
        <w:rPr>
          <w:rFonts w:ascii="GHEA Grapalat" w:hAnsi="GHEA Grapalat" w:cs="Sylfaen"/>
          <w:b/>
          <w:sz w:val="16"/>
          <w:szCs w:val="16"/>
          <w:u w:val="single"/>
          <w:lang w:val="hy-AM"/>
        </w:rPr>
        <w:t>կողմից</w:t>
      </w:r>
      <w:r w:rsidRPr="00C709C7">
        <w:rPr>
          <w:rFonts w:ascii="GHEA Grapalat" w:hAnsi="GHEA Grapalat" w:cs="Sylfaen"/>
          <w:b/>
          <w:sz w:val="16"/>
          <w:szCs w:val="16"/>
          <w:u w:val="single"/>
          <w:lang w:val="pt-BR"/>
        </w:rPr>
        <w:t xml:space="preserve"> </w:t>
      </w:r>
      <w:r w:rsidRPr="000A69CC">
        <w:rPr>
          <w:rFonts w:ascii="GHEA Grapalat" w:hAnsi="GHEA Grapalat" w:cs="Sylfaen"/>
          <w:b/>
          <w:sz w:val="16"/>
          <w:szCs w:val="16"/>
          <w:u w:val="single"/>
          <w:lang w:val="hy-AM"/>
        </w:rPr>
        <w:t>ներկայացված</w:t>
      </w:r>
      <w:r w:rsidRPr="00C709C7">
        <w:rPr>
          <w:rFonts w:ascii="GHEA Grapalat" w:hAnsi="GHEA Grapalat" w:cs="Sylfaen"/>
          <w:b/>
          <w:sz w:val="16"/>
          <w:szCs w:val="16"/>
          <w:u w:val="single"/>
          <w:lang w:val="pt-BR"/>
        </w:rPr>
        <w:t xml:space="preserve"> </w:t>
      </w:r>
      <w:r w:rsidRPr="00C709C7">
        <w:rPr>
          <w:rFonts w:ascii="GHEA Grapalat" w:hAnsi="GHEA Grapalat" w:cs="Sylfaen"/>
          <w:b/>
          <w:sz w:val="16"/>
          <w:szCs w:val="16"/>
          <w:u w:val="single"/>
          <w:lang w:val="hy-AM"/>
        </w:rPr>
        <w:t xml:space="preserve">գրավոր կամ բանավոր </w:t>
      </w:r>
      <w:r w:rsidRPr="000A69CC">
        <w:rPr>
          <w:rFonts w:ascii="GHEA Grapalat" w:hAnsi="GHEA Grapalat" w:cs="Sylfaen"/>
          <w:b/>
          <w:sz w:val="16"/>
          <w:szCs w:val="16"/>
          <w:u w:val="single"/>
          <w:lang w:val="hy-AM"/>
        </w:rPr>
        <w:t>պահանջագրի</w:t>
      </w:r>
      <w:r w:rsidRPr="00C709C7">
        <w:rPr>
          <w:rFonts w:ascii="GHEA Grapalat" w:hAnsi="GHEA Grapalat" w:cs="Sylfaen"/>
          <w:b/>
          <w:sz w:val="16"/>
          <w:szCs w:val="16"/>
          <w:u w:val="single"/>
          <w:lang w:val="pt-BR"/>
        </w:rPr>
        <w:t xml:space="preserve"> </w:t>
      </w:r>
      <w:r w:rsidRPr="000A69CC">
        <w:rPr>
          <w:rFonts w:ascii="GHEA Grapalat" w:hAnsi="GHEA Grapalat" w:cs="Sylfaen"/>
          <w:b/>
          <w:sz w:val="16"/>
          <w:szCs w:val="16"/>
          <w:u w:val="single"/>
          <w:lang w:val="hy-AM"/>
        </w:rPr>
        <w:t>հիման</w:t>
      </w:r>
      <w:r w:rsidRPr="00C709C7">
        <w:rPr>
          <w:rFonts w:ascii="GHEA Grapalat" w:hAnsi="GHEA Grapalat" w:cs="Sylfaen"/>
          <w:b/>
          <w:sz w:val="16"/>
          <w:szCs w:val="16"/>
          <w:u w:val="single"/>
          <w:lang w:val="pt-BR"/>
        </w:rPr>
        <w:t xml:space="preserve"> </w:t>
      </w:r>
      <w:r w:rsidRPr="000A69CC">
        <w:rPr>
          <w:rFonts w:ascii="GHEA Grapalat" w:hAnsi="GHEA Grapalat" w:cs="Sylfaen"/>
          <w:b/>
          <w:sz w:val="16"/>
          <w:szCs w:val="16"/>
          <w:u w:val="single"/>
          <w:lang w:val="hy-AM"/>
        </w:rPr>
        <w:t>վրա</w:t>
      </w:r>
      <w:r w:rsidRPr="00C709C7">
        <w:rPr>
          <w:rFonts w:ascii="GHEA Grapalat" w:hAnsi="GHEA Grapalat" w:cs="Sylfaen"/>
          <w:b/>
          <w:sz w:val="16"/>
          <w:szCs w:val="16"/>
          <w:u w:val="single"/>
          <w:lang w:val="pt-BR"/>
        </w:rPr>
        <w:t>, պահանջագիրը ներկայացնելու</w:t>
      </w:r>
      <w:r w:rsidRPr="00C709C7">
        <w:rPr>
          <w:rFonts w:ascii="GHEA Grapalat" w:hAnsi="GHEA Grapalat" w:cs="Sylfaen"/>
          <w:b/>
          <w:sz w:val="16"/>
          <w:szCs w:val="16"/>
          <w:u w:val="single"/>
          <w:lang w:val="hy-AM"/>
        </w:rPr>
        <w:t>ն</w:t>
      </w:r>
      <w:r w:rsidRPr="00C709C7">
        <w:rPr>
          <w:rFonts w:ascii="GHEA Grapalat" w:hAnsi="GHEA Grapalat" w:cs="Sylfaen"/>
          <w:b/>
          <w:sz w:val="16"/>
          <w:szCs w:val="16"/>
          <w:u w:val="single"/>
          <w:lang w:val="pt-BR"/>
        </w:rPr>
        <w:t xml:space="preserve"> հաջորդ</w:t>
      </w:r>
      <w:r w:rsidR="003D086C">
        <w:rPr>
          <w:rFonts w:ascii="GHEA Grapalat" w:hAnsi="GHEA Grapalat" w:cs="Sylfaen"/>
          <w:b/>
          <w:sz w:val="16"/>
          <w:szCs w:val="16"/>
          <w:u w:val="single"/>
          <w:lang w:val="hy-AM"/>
        </w:rPr>
        <w:t>ող  3</w:t>
      </w:r>
      <w:r w:rsidRPr="00C709C7">
        <w:rPr>
          <w:rFonts w:ascii="GHEA Grapalat" w:hAnsi="GHEA Grapalat" w:cs="Sylfaen"/>
          <w:b/>
          <w:sz w:val="16"/>
          <w:szCs w:val="16"/>
          <w:u w:val="single"/>
          <w:lang w:val="hy-AM"/>
        </w:rPr>
        <w:t xml:space="preserve"> </w:t>
      </w:r>
      <w:r w:rsidRPr="00C709C7">
        <w:rPr>
          <w:rFonts w:ascii="GHEA Grapalat" w:hAnsi="GHEA Grapalat" w:cs="Sylfaen"/>
          <w:b/>
          <w:sz w:val="16"/>
          <w:szCs w:val="16"/>
          <w:u w:val="single"/>
          <w:lang w:val="pt-BR"/>
        </w:rPr>
        <w:t xml:space="preserve"> </w:t>
      </w:r>
      <w:r w:rsidRPr="00C709C7">
        <w:rPr>
          <w:rFonts w:ascii="GHEA Grapalat" w:hAnsi="GHEA Grapalat" w:cs="Sylfaen"/>
          <w:b/>
          <w:sz w:val="16"/>
          <w:szCs w:val="16"/>
          <w:u w:val="single"/>
          <w:lang w:val="hy-AM"/>
        </w:rPr>
        <w:t>օրացույցային օրվա ընթացքում</w:t>
      </w:r>
      <w:r w:rsidRPr="00C709C7">
        <w:rPr>
          <w:rFonts w:ascii="GHEA Grapalat" w:hAnsi="GHEA Grapalat" w:cs="Sylfaen"/>
          <w:b/>
          <w:sz w:val="16"/>
          <w:szCs w:val="16"/>
          <w:u w:val="single"/>
          <w:lang w:val="pt-BR"/>
        </w:rPr>
        <w:t>:</w:t>
      </w:r>
    </w:p>
    <w:p w14:paraId="7D23F171" w14:textId="77777777" w:rsidR="008C693A" w:rsidRPr="00D210F3" w:rsidRDefault="008C693A" w:rsidP="008C693A">
      <w:pPr>
        <w:spacing w:line="240" w:lineRule="auto"/>
        <w:rPr>
          <w:rFonts w:ascii="GHEA Grapalat" w:hAnsi="GHEA Grapalat" w:cs="Sylfaen"/>
          <w:b/>
          <w:sz w:val="16"/>
          <w:szCs w:val="16"/>
          <w:u w:val="single"/>
          <w:lang w:val="hy-AM"/>
        </w:rPr>
      </w:pPr>
      <w:r>
        <w:rPr>
          <w:rFonts w:ascii="GHEA Grapalat" w:hAnsi="GHEA Grapalat" w:cs="Sylfaen"/>
          <w:b/>
          <w:sz w:val="16"/>
          <w:szCs w:val="16"/>
          <w:u w:val="single"/>
          <w:lang w:val="hy-AM"/>
        </w:rPr>
        <w:t>****Բոլոր ապրանքների տեսքերը, գույները և չափսերը նախապես համաձայնեցնել պատվիրատուի ղեկավարի հետ։</w:t>
      </w:r>
    </w:p>
    <w:p w14:paraId="19B1D046" w14:textId="689E4599" w:rsidR="00F70ADC" w:rsidRPr="00C709C7" w:rsidRDefault="00F70ADC" w:rsidP="00C709C7">
      <w:pPr>
        <w:spacing w:line="240" w:lineRule="auto"/>
        <w:rPr>
          <w:rFonts w:ascii="GHEA Grapalat" w:hAnsi="GHEA Grapalat" w:cs="Calibri"/>
          <w:b/>
          <w:color w:val="000000"/>
          <w:sz w:val="16"/>
          <w:szCs w:val="16"/>
          <w:u w:val="single"/>
          <w:lang w:val="hy-AM"/>
        </w:rPr>
      </w:pPr>
      <w:r w:rsidRPr="00C709C7">
        <w:rPr>
          <w:rFonts w:ascii="GHEA Grapalat" w:hAnsi="GHEA Grapalat" w:cs="Calibri"/>
          <w:b/>
          <w:color w:val="000000"/>
          <w:sz w:val="16"/>
          <w:szCs w:val="16"/>
          <w:u w:val="single"/>
          <w:lang w:val="hy-AM"/>
        </w:rPr>
        <w:t>****</w:t>
      </w:r>
      <w:r w:rsidR="002F35F5">
        <w:rPr>
          <w:rFonts w:ascii="GHEA Grapalat" w:hAnsi="GHEA Grapalat" w:cs="Calibri"/>
          <w:b/>
          <w:color w:val="000000"/>
          <w:sz w:val="16"/>
          <w:szCs w:val="16"/>
          <w:u w:val="single"/>
          <w:lang w:val="hy-AM"/>
        </w:rPr>
        <w:t>*</w:t>
      </w:r>
      <w:r w:rsidRPr="00C709C7">
        <w:rPr>
          <w:rFonts w:ascii="GHEA Grapalat" w:hAnsi="GHEA Grapalat" w:cs="Calibri"/>
          <w:b/>
          <w:color w:val="000000"/>
          <w:sz w:val="16"/>
          <w:szCs w:val="16"/>
          <w:u w:val="single"/>
          <w:lang w:val="hy-AM"/>
        </w:rPr>
        <w:t xml:space="preserve"> Փաստացի կարիքից ելնելով նախատեսված քանակները կարող են ամբողջությամբ չպատվիրվել Պատվիրատուի կողմից և այդ մասով պայմանագիրը համարվում է լուծված </w:t>
      </w:r>
    </w:p>
    <w:p w14:paraId="06E58C29" w14:textId="23576507" w:rsidR="00D84865" w:rsidRPr="00C709C7" w:rsidRDefault="00D84865" w:rsidP="00C709C7">
      <w:pPr>
        <w:spacing w:line="240" w:lineRule="auto"/>
        <w:rPr>
          <w:rFonts w:ascii="GHEA Grapalat" w:hAnsi="GHEA Grapalat"/>
          <w:b/>
          <w:sz w:val="16"/>
          <w:szCs w:val="16"/>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rPr>
            </w:pPr>
          </w:p>
          <w:p w14:paraId="23C12A1F" w14:textId="77777777" w:rsidR="00071D1C" w:rsidRPr="00A71D81" w:rsidRDefault="00071D1C" w:rsidP="00EF3662">
            <w:pPr>
              <w:jc w:val="center"/>
              <w:rPr>
                <w:rFonts w:ascii="GHEA Grapalat" w:hAnsi="GHEA Grapalat"/>
              </w:rPr>
            </w:pPr>
            <w:r w:rsidRPr="00A71D81">
              <w:rPr>
                <w:rFonts w:ascii="GHEA Grapalat" w:hAnsi="GHEA Grapalat"/>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rPr>
            </w:pPr>
            <w:r w:rsidRPr="00A71D81">
              <w:rPr>
                <w:rFonts w:ascii="GHEA Grapalat" w:hAnsi="GHEA Grapalat" w:cs="Sylfaen"/>
                <w:sz w:val="18"/>
                <w:szCs w:val="18"/>
              </w:rPr>
              <w:t>Կ</w:t>
            </w:r>
            <w:r w:rsidRPr="00A71D81">
              <w:rPr>
                <w:rFonts w:ascii="GHEA Grapalat" w:hAnsi="GHEA Grapalat"/>
                <w:sz w:val="18"/>
                <w:szCs w:val="18"/>
              </w:rPr>
              <w:t>.</w:t>
            </w:r>
            <w:r w:rsidRPr="00A71D81">
              <w:rPr>
                <w:rFonts w:ascii="GHEA Grapalat" w:hAnsi="GHEA Grapalat" w:cs="Sylfaen"/>
                <w:sz w:val="18"/>
                <w:szCs w:val="18"/>
              </w:rPr>
              <w:t>Տ</w:t>
            </w:r>
          </w:p>
        </w:tc>
        <w:tc>
          <w:tcPr>
            <w:tcW w:w="760" w:type="dxa"/>
          </w:tcPr>
          <w:p w14:paraId="33C97031" w14:textId="77777777" w:rsidR="00071D1C" w:rsidRPr="00A71D81" w:rsidRDefault="00071D1C" w:rsidP="00EF3662">
            <w:pPr>
              <w:jc w:val="center"/>
              <w:rPr>
                <w:rFonts w:ascii="GHEA Grapalat" w:hAnsi="GHEA Grapalat"/>
              </w:rPr>
            </w:pPr>
          </w:p>
        </w:tc>
        <w:tc>
          <w:tcPr>
            <w:tcW w:w="4343" w:type="dxa"/>
          </w:tcPr>
          <w:p w14:paraId="51E1DD25" w14:textId="77777777" w:rsidR="00071D1C" w:rsidRPr="00A71D81" w:rsidRDefault="00071D1C" w:rsidP="00EF3662">
            <w:pPr>
              <w:jc w:val="center"/>
              <w:rPr>
                <w:rFonts w:ascii="GHEA Grapalat" w:hAnsi="GHEA Grapalat" w:cs="Sylfaen"/>
                <w:b/>
                <w:bCs/>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rPr>
            </w:pPr>
          </w:p>
          <w:p w14:paraId="4C27F7A3" w14:textId="77777777" w:rsidR="00071D1C" w:rsidRPr="00A71D81" w:rsidRDefault="00071D1C" w:rsidP="00EF3662">
            <w:pPr>
              <w:jc w:val="center"/>
              <w:rPr>
                <w:rFonts w:ascii="GHEA Grapalat" w:hAnsi="GHEA Grapalat"/>
              </w:rPr>
            </w:pPr>
            <w:r w:rsidRPr="00A71D81">
              <w:rPr>
                <w:rFonts w:ascii="GHEA Grapalat" w:hAnsi="GHEA Grapalat"/>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rPr>
            </w:pPr>
            <w:r w:rsidRPr="00A71D81">
              <w:rPr>
                <w:rFonts w:ascii="GHEA Grapalat" w:hAnsi="GHEA Grapalat" w:cs="Sylfaen"/>
                <w:sz w:val="18"/>
                <w:szCs w:val="18"/>
              </w:rPr>
              <w:t>Կ</w:t>
            </w:r>
            <w:r w:rsidRPr="00A71D81">
              <w:rPr>
                <w:rFonts w:ascii="GHEA Grapalat" w:hAnsi="GHEA Grapalat"/>
                <w:sz w:val="18"/>
                <w:szCs w:val="18"/>
              </w:rPr>
              <w:t>.</w:t>
            </w:r>
            <w:r w:rsidRPr="00A71D81">
              <w:rPr>
                <w:rFonts w:ascii="GHEA Grapalat" w:hAnsi="GHEA Grapalat" w:cs="Sylfaen"/>
                <w:sz w:val="18"/>
                <w:szCs w:val="18"/>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8C693A" w:rsidRDefault="00071D1C" w:rsidP="008C693A">
      <w:pPr>
        <w:spacing w:line="240" w:lineRule="auto"/>
        <w:jc w:val="right"/>
        <w:rPr>
          <w:rFonts w:ascii="GHEA Grapalat" w:hAnsi="GHEA Grapalat"/>
          <w:i/>
          <w:sz w:val="16"/>
          <w:szCs w:val="16"/>
          <w:lang w:val="hy-AM"/>
        </w:rPr>
      </w:pPr>
      <w:r w:rsidRPr="008C693A">
        <w:rPr>
          <w:rFonts w:ascii="GHEA Grapalat" w:hAnsi="GHEA Grapalat"/>
          <w:i/>
          <w:sz w:val="16"/>
          <w:szCs w:val="16"/>
          <w:lang w:val="hy-AM"/>
        </w:rPr>
        <w:lastRenderedPageBreak/>
        <w:t>Հավելված N 2</w:t>
      </w:r>
    </w:p>
    <w:p w14:paraId="60CEA6BB" w14:textId="77777777" w:rsidR="00071D1C" w:rsidRPr="008C693A" w:rsidRDefault="00071D1C" w:rsidP="008C693A">
      <w:pPr>
        <w:spacing w:line="240" w:lineRule="auto"/>
        <w:jc w:val="right"/>
        <w:rPr>
          <w:rFonts w:ascii="GHEA Grapalat" w:hAnsi="GHEA Grapalat"/>
          <w:i/>
          <w:sz w:val="16"/>
          <w:szCs w:val="16"/>
          <w:lang w:val="hy-AM"/>
        </w:rPr>
      </w:pPr>
      <w:r w:rsidRPr="008C693A">
        <w:rPr>
          <w:rFonts w:ascii="GHEA Grapalat" w:hAnsi="GHEA Grapalat"/>
          <w:i/>
          <w:sz w:val="16"/>
          <w:szCs w:val="16"/>
          <w:lang w:val="hy-AM"/>
        </w:rPr>
        <w:t xml:space="preserve">«         »              20  թ. կնքված </w:t>
      </w:r>
    </w:p>
    <w:p w14:paraId="72DF4D04" w14:textId="77777777" w:rsidR="00071D1C" w:rsidRPr="008C693A" w:rsidRDefault="00071D1C" w:rsidP="008C693A">
      <w:pPr>
        <w:spacing w:line="240" w:lineRule="auto"/>
        <w:jc w:val="right"/>
        <w:rPr>
          <w:rFonts w:ascii="GHEA Grapalat" w:hAnsi="GHEA Grapalat"/>
          <w:i/>
          <w:sz w:val="16"/>
          <w:szCs w:val="16"/>
          <w:lang w:val="hy-AM"/>
        </w:rPr>
      </w:pPr>
      <w:r w:rsidRPr="008C693A">
        <w:rPr>
          <w:rFonts w:ascii="GHEA Grapalat" w:hAnsi="GHEA Grapalat"/>
          <w:i/>
          <w:sz w:val="16"/>
          <w:szCs w:val="16"/>
          <w:lang w:val="hy-AM"/>
        </w:rPr>
        <w:t xml:space="preserve">                      ծածկագրով պայմանագրի</w:t>
      </w:r>
    </w:p>
    <w:p w14:paraId="1F13D22D" w14:textId="666B4D84" w:rsidR="00D339AE" w:rsidRDefault="00D339AE" w:rsidP="00D339AE">
      <w:pPr>
        <w:jc w:val="center"/>
        <w:rPr>
          <w:rFonts w:ascii="GHEA Grapalat" w:hAnsi="GHEA Grapalat"/>
          <w:sz w:val="20"/>
          <w:lang w:val="pt-BR"/>
        </w:rPr>
      </w:pPr>
      <w:r w:rsidRPr="00064ADD">
        <w:rPr>
          <w:rFonts w:ascii="GHEA Grapalat" w:hAnsi="GHEA Grapalat"/>
          <w:sz w:val="20"/>
        </w:rPr>
        <w:t>ՎՃԱՐՄԱՆ</w:t>
      </w:r>
      <w:r w:rsidRPr="007E5DA0">
        <w:rPr>
          <w:rFonts w:ascii="GHEA Grapalat" w:hAnsi="GHEA Grapalat"/>
          <w:sz w:val="20"/>
          <w:lang w:val="pt-BR"/>
        </w:rPr>
        <w:t xml:space="preserve"> </w:t>
      </w:r>
      <w:r w:rsidRPr="00064ADD">
        <w:rPr>
          <w:rFonts w:ascii="GHEA Grapalat" w:hAnsi="GHEA Grapalat"/>
          <w:sz w:val="20"/>
        </w:rPr>
        <w:t>ԺԱՄԱՆԱԿԱՑՈՒՅՑ</w:t>
      </w:r>
    </w:p>
    <w:tbl>
      <w:tblPr>
        <w:tblW w:w="1528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417"/>
        <w:gridCol w:w="1843"/>
        <w:gridCol w:w="709"/>
        <w:gridCol w:w="850"/>
        <w:gridCol w:w="851"/>
        <w:gridCol w:w="850"/>
        <w:gridCol w:w="851"/>
        <w:gridCol w:w="850"/>
        <w:gridCol w:w="851"/>
        <w:gridCol w:w="850"/>
        <w:gridCol w:w="851"/>
        <w:gridCol w:w="851"/>
        <w:gridCol w:w="851"/>
        <w:gridCol w:w="851"/>
        <w:gridCol w:w="1132"/>
      </w:tblGrid>
      <w:tr w:rsidR="0037517C" w:rsidRPr="00064ADD" w14:paraId="399E74F9" w14:textId="77777777" w:rsidTr="005A4C6A">
        <w:tc>
          <w:tcPr>
            <w:tcW w:w="15281" w:type="dxa"/>
            <w:gridSpan w:val="16"/>
          </w:tcPr>
          <w:p w14:paraId="6426A540" w14:textId="77777777" w:rsidR="0037517C" w:rsidRPr="00AD2BE5" w:rsidRDefault="0037517C" w:rsidP="005A4C6A">
            <w:pPr>
              <w:jc w:val="center"/>
              <w:rPr>
                <w:rFonts w:ascii="GHEA Grapalat" w:hAnsi="GHEA Grapalat"/>
                <w:sz w:val="18"/>
                <w:lang w:val="hy-AM"/>
              </w:rPr>
            </w:pPr>
            <w:r>
              <w:rPr>
                <w:rFonts w:ascii="GHEA Grapalat" w:hAnsi="GHEA Grapalat"/>
                <w:sz w:val="18"/>
                <w:lang w:val="hy-AM"/>
              </w:rPr>
              <w:t>Ապրանք</w:t>
            </w:r>
          </w:p>
        </w:tc>
      </w:tr>
      <w:tr w:rsidR="0037517C" w:rsidRPr="005A4C6A" w14:paraId="4C5184B8" w14:textId="77777777" w:rsidTr="005A4C6A">
        <w:tc>
          <w:tcPr>
            <w:tcW w:w="823" w:type="dxa"/>
            <w:vAlign w:val="center"/>
          </w:tcPr>
          <w:p w14:paraId="0EFA3D71" w14:textId="77777777" w:rsidR="0037517C" w:rsidRPr="00CE1A61" w:rsidRDefault="0037517C" w:rsidP="0037517C">
            <w:pPr>
              <w:spacing w:line="240" w:lineRule="auto"/>
              <w:jc w:val="center"/>
              <w:rPr>
                <w:rFonts w:ascii="GHEA Grapalat" w:hAnsi="GHEA Grapalat"/>
                <w:sz w:val="10"/>
                <w:szCs w:val="10"/>
                <w:lang w:val="es-ES"/>
              </w:rPr>
            </w:pPr>
            <w:r w:rsidRPr="00CE1A61">
              <w:rPr>
                <w:rFonts w:ascii="GHEA Grapalat" w:hAnsi="GHEA Grapalat"/>
                <w:sz w:val="10"/>
                <w:szCs w:val="10"/>
              </w:rPr>
              <w:t>հրավերով</w:t>
            </w:r>
            <w:r w:rsidRPr="007E5DA0">
              <w:rPr>
                <w:rFonts w:ascii="GHEA Grapalat" w:hAnsi="GHEA Grapalat"/>
                <w:sz w:val="10"/>
                <w:szCs w:val="10"/>
                <w:lang w:val="pt-BR"/>
              </w:rPr>
              <w:t xml:space="preserve"> </w:t>
            </w:r>
            <w:r w:rsidRPr="00CE1A61">
              <w:rPr>
                <w:rFonts w:ascii="GHEA Grapalat" w:hAnsi="GHEA Grapalat"/>
                <w:sz w:val="10"/>
                <w:szCs w:val="10"/>
              </w:rPr>
              <w:t>նախատեսված</w:t>
            </w:r>
            <w:r w:rsidRPr="007E5DA0">
              <w:rPr>
                <w:rFonts w:ascii="GHEA Grapalat" w:hAnsi="GHEA Grapalat"/>
                <w:sz w:val="10"/>
                <w:szCs w:val="10"/>
                <w:lang w:val="pt-BR"/>
              </w:rPr>
              <w:t xml:space="preserve"> </w:t>
            </w:r>
            <w:r w:rsidRPr="00CE1A61">
              <w:rPr>
                <w:rFonts w:ascii="GHEA Grapalat" w:hAnsi="GHEA Grapalat"/>
                <w:sz w:val="10"/>
                <w:szCs w:val="10"/>
              </w:rPr>
              <w:t>չափաբաժնի</w:t>
            </w:r>
            <w:r w:rsidRPr="007E5DA0">
              <w:rPr>
                <w:rFonts w:ascii="GHEA Grapalat" w:hAnsi="GHEA Grapalat"/>
                <w:sz w:val="10"/>
                <w:szCs w:val="10"/>
                <w:lang w:val="pt-BR"/>
              </w:rPr>
              <w:t xml:space="preserve"> </w:t>
            </w:r>
            <w:r w:rsidRPr="00CE1A61">
              <w:rPr>
                <w:rFonts w:ascii="GHEA Grapalat" w:hAnsi="GHEA Grapalat"/>
                <w:sz w:val="10"/>
                <w:szCs w:val="10"/>
              </w:rPr>
              <w:t>համարը</w:t>
            </w:r>
          </w:p>
        </w:tc>
        <w:tc>
          <w:tcPr>
            <w:tcW w:w="1417" w:type="dxa"/>
            <w:vAlign w:val="center"/>
          </w:tcPr>
          <w:p w14:paraId="3113C861" w14:textId="77777777" w:rsidR="0037517C" w:rsidRPr="00CE1A61" w:rsidRDefault="0037517C" w:rsidP="0037517C">
            <w:pPr>
              <w:spacing w:line="240" w:lineRule="auto"/>
              <w:jc w:val="center"/>
              <w:rPr>
                <w:rFonts w:ascii="GHEA Grapalat" w:hAnsi="GHEA Grapalat"/>
                <w:sz w:val="10"/>
                <w:szCs w:val="10"/>
                <w:lang w:val="es-ES"/>
              </w:rPr>
            </w:pPr>
            <w:r w:rsidRPr="00CE1A61">
              <w:rPr>
                <w:rFonts w:ascii="GHEA Grapalat" w:hAnsi="GHEA Grapalat"/>
                <w:sz w:val="10"/>
                <w:szCs w:val="10"/>
              </w:rPr>
              <w:t>գնումների</w:t>
            </w:r>
            <w:r w:rsidRPr="00CE1A61">
              <w:rPr>
                <w:rFonts w:ascii="GHEA Grapalat" w:hAnsi="GHEA Grapalat"/>
                <w:sz w:val="10"/>
                <w:szCs w:val="10"/>
                <w:lang w:val="es-ES"/>
              </w:rPr>
              <w:t xml:space="preserve"> </w:t>
            </w:r>
            <w:r w:rsidRPr="00CE1A61">
              <w:rPr>
                <w:rFonts w:ascii="GHEA Grapalat" w:hAnsi="GHEA Grapalat"/>
                <w:sz w:val="10"/>
                <w:szCs w:val="10"/>
              </w:rPr>
              <w:t>պլանով</w:t>
            </w:r>
            <w:r w:rsidRPr="00CE1A61">
              <w:rPr>
                <w:rFonts w:ascii="GHEA Grapalat" w:hAnsi="GHEA Grapalat"/>
                <w:sz w:val="10"/>
                <w:szCs w:val="10"/>
                <w:lang w:val="es-ES"/>
              </w:rPr>
              <w:t xml:space="preserve"> </w:t>
            </w:r>
            <w:r w:rsidRPr="00CE1A61">
              <w:rPr>
                <w:rFonts w:ascii="GHEA Grapalat" w:hAnsi="GHEA Grapalat"/>
                <w:sz w:val="10"/>
                <w:szCs w:val="10"/>
              </w:rPr>
              <w:t>նախատեսված</w:t>
            </w:r>
            <w:r w:rsidRPr="00CE1A61">
              <w:rPr>
                <w:rFonts w:ascii="GHEA Grapalat" w:hAnsi="GHEA Grapalat"/>
                <w:sz w:val="10"/>
                <w:szCs w:val="10"/>
                <w:lang w:val="es-ES"/>
              </w:rPr>
              <w:t xml:space="preserve"> </w:t>
            </w:r>
            <w:r w:rsidRPr="00CE1A61">
              <w:rPr>
                <w:rFonts w:ascii="GHEA Grapalat" w:hAnsi="GHEA Grapalat"/>
                <w:sz w:val="10"/>
                <w:szCs w:val="10"/>
              </w:rPr>
              <w:t>միջանցիկ</w:t>
            </w:r>
            <w:r w:rsidRPr="00CE1A61">
              <w:rPr>
                <w:rFonts w:ascii="GHEA Grapalat" w:hAnsi="GHEA Grapalat"/>
                <w:sz w:val="10"/>
                <w:szCs w:val="10"/>
                <w:lang w:val="es-ES"/>
              </w:rPr>
              <w:t xml:space="preserve"> </w:t>
            </w:r>
            <w:r w:rsidRPr="00CE1A61">
              <w:rPr>
                <w:rFonts w:ascii="GHEA Grapalat" w:hAnsi="GHEA Grapalat"/>
                <w:sz w:val="10"/>
                <w:szCs w:val="10"/>
              </w:rPr>
              <w:t>ծածկագիրը</w:t>
            </w:r>
            <w:r w:rsidRPr="00CE1A61">
              <w:rPr>
                <w:rFonts w:ascii="GHEA Grapalat" w:hAnsi="GHEA Grapalat"/>
                <w:sz w:val="10"/>
                <w:szCs w:val="10"/>
                <w:lang w:val="es-ES"/>
              </w:rPr>
              <w:t xml:space="preserve">` </w:t>
            </w:r>
            <w:r w:rsidRPr="00CE1A61">
              <w:rPr>
                <w:rFonts w:ascii="GHEA Grapalat" w:hAnsi="GHEA Grapalat"/>
                <w:sz w:val="10"/>
                <w:szCs w:val="10"/>
              </w:rPr>
              <w:t>ըստ</w:t>
            </w:r>
            <w:r w:rsidRPr="00CE1A61">
              <w:rPr>
                <w:rFonts w:ascii="GHEA Grapalat" w:hAnsi="GHEA Grapalat"/>
                <w:sz w:val="10"/>
                <w:szCs w:val="10"/>
                <w:lang w:val="es-ES"/>
              </w:rPr>
              <w:t xml:space="preserve"> </w:t>
            </w:r>
            <w:r w:rsidRPr="00CE1A61">
              <w:rPr>
                <w:rFonts w:ascii="GHEA Grapalat" w:hAnsi="GHEA Grapalat"/>
                <w:sz w:val="10"/>
                <w:szCs w:val="10"/>
              </w:rPr>
              <w:t>ԳՄԱ</w:t>
            </w:r>
            <w:r w:rsidRPr="00CE1A61">
              <w:rPr>
                <w:rFonts w:ascii="GHEA Grapalat" w:hAnsi="GHEA Grapalat"/>
                <w:sz w:val="10"/>
                <w:szCs w:val="10"/>
                <w:lang w:val="es-ES"/>
              </w:rPr>
              <w:t xml:space="preserve"> </w:t>
            </w:r>
            <w:r w:rsidRPr="00CE1A61">
              <w:rPr>
                <w:rFonts w:ascii="GHEA Grapalat" w:hAnsi="GHEA Grapalat"/>
                <w:sz w:val="10"/>
                <w:szCs w:val="10"/>
              </w:rPr>
              <w:t>դասակարգման</w:t>
            </w:r>
            <w:r w:rsidRPr="00CE1A61">
              <w:rPr>
                <w:rFonts w:ascii="GHEA Grapalat" w:hAnsi="GHEA Grapalat"/>
                <w:sz w:val="10"/>
                <w:szCs w:val="10"/>
                <w:lang w:val="es-ES"/>
              </w:rPr>
              <w:t xml:space="preserve"> (CPV)</w:t>
            </w:r>
          </w:p>
        </w:tc>
        <w:tc>
          <w:tcPr>
            <w:tcW w:w="1843" w:type="dxa"/>
            <w:vAlign w:val="center"/>
          </w:tcPr>
          <w:p w14:paraId="5EFB1125" w14:textId="77777777" w:rsidR="0037517C" w:rsidRPr="00064ADD" w:rsidRDefault="0037517C" w:rsidP="005A4C6A">
            <w:pPr>
              <w:jc w:val="center"/>
              <w:rPr>
                <w:rFonts w:ascii="GHEA Grapalat" w:hAnsi="GHEA Grapalat"/>
                <w:sz w:val="18"/>
                <w:lang w:val="es-ES"/>
              </w:rPr>
            </w:pPr>
            <w:r w:rsidRPr="00064ADD">
              <w:rPr>
                <w:rFonts w:ascii="GHEA Grapalat" w:hAnsi="GHEA Grapalat"/>
                <w:sz w:val="18"/>
              </w:rPr>
              <w:t>անվանումը</w:t>
            </w:r>
          </w:p>
        </w:tc>
        <w:tc>
          <w:tcPr>
            <w:tcW w:w="11198" w:type="dxa"/>
            <w:gridSpan w:val="13"/>
            <w:vAlign w:val="center"/>
          </w:tcPr>
          <w:p w14:paraId="60CDA576" w14:textId="77777777" w:rsidR="0037517C" w:rsidRPr="00064ADD" w:rsidRDefault="0037517C" w:rsidP="005A4C6A">
            <w:pPr>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Pr>
                <w:rFonts w:ascii="GHEA Grapalat" w:hAnsi="GHEA Grapalat"/>
                <w:sz w:val="18"/>
                <w:lang w:val="hy-AM"/>
              </w:rPr>
              <w:t>25</w:t>
            </w:r>
            <w:r w:rsidRPr="00064ADD">
              <w:rPr>
                <w:rFonts w:ascii="GHEA Grapalat" w:hAnsi="GHEA Grapalat"/>
                <w:sz w:val="18"/>
                <w:lang w:val="es-ES"/>
              </w:rPr>
              <w:t>թ-ին` ըստ ամիսների, այդ թվում**</w:t>
            </w:r>
          </w:p>
        </w:tc>
      </w:tr>
      <w:tr w:rsidR="0037517C" w:rsidRPr="00064ADD" w14:paraId="7567BAD9" w14:textId="77777777" w:rsidTr="000A69CC">
        <w:trPr>
          <w:cantSplit/>
          <w:trHeight w:val="1191"/>
        </w:trPr>
        <w:tc>
          <w:tcPr>
            <w:tcW w:w="823" w:type="dxa"/>
          </w:tcPr>
          <w:p w14:paraId="6E5D736A" w14:textId="77777777" w:rsidR="0037517C" w:rsidRPr="00064ADD" w:rsidRDefault="0037517C" w:rsidP="005A4C6A">
            <w:pPr>
              <w:jc w:val="center"/>
              <w:rPr>
                <w:rFonts w:ascii="GHEA Grapalat" w:hAnsi="GHEA Grapalat"/>
                <w:sz w:val="20"/>
                <w:lang w:val="es-ES"/>
              </w:rPr>
            </w:pPr>
          </w:p>
        </w:tc>
        <w:tc>
          <w:tcPr>
            <w:tcW w:w="1417" w:type="dxa"/>
          </w:tcPr>
          <w:p w14:paraId="12218AEB" w14:textId="77777777" w:rsidR="0037517C" w:rsidRPr="00064ADD" w:rsidRDefault="0037517C" w:rsidP="005A4C6A">
            <w:pPr>
              <w:jc w:val="center"/>
              <w:rPr>
                <w:rFonts w:ascii="GHEA Grapalat" w:hAnsi="GHEA Grapalat"/>
                <w:sz w:val="20"/>
                <w:lang w:val="es-ES"/>
              </w:rPr>
            </w:pPr>
          </w:p>
        </w:tc>
        <w:tc>
          <w:tcPr>
            <w:tcW w:w="1843" w:type="dxa"/>
          </w:tcPr>
          <w:p w14:paraId="2BDB11F2" w14:textId="77777777" w:rsidR="0037517C" w:rsidRPr="00064ADD" w:rsidRDefault="0037517C" w:rsidP="005A4C6A">
            <w:pPr>
              <w:jc w:val="center"/>
              <w:rPr>
                <w:rFonts w:ascii="GHEA Grapalat" w:hAnsi="GHEA Grapalat"/>
                <w:sz w:val="20"/>
                <w:lang w:val="es-ES"/>
              </w:rPr>
            </w:pPr>
          </w:p>
        </w:tc>
        <w:tc>
          <w:tcPr>
            <w:tcW w:w="709" w:type="dxa"/>
            <w:textDirection w:val="btLr"/>
            <w:vAlign w:val="center"/>
          </w:tcPr>
          <w:p w14:paraId="0E4C29B7" w14:textId="77777777" w:rsidR="0037517C" w:rsidRPr="002A3742" w:rsidRDefault="0037517C" w:rsidP="005A4C6A">
            <w:pPr>
              <w:ind w:left="113" w:right="-7"/>
              <w:jc w:val="center"/>
              <w:rPr>
                <w:rFonts w:ascii="GHEA Grapalat" w:hAnsi="GHEA Grapalat"/>
                <w:b/>
                <w:sz w:val="12"/>
                <w:szCs w:val="12"/>
                <w:lang w:val="hy-AM"/>
              </w:rPr>
            </w:pPr>
            <w:r w:rsidRPr="002A3742">
              <w:rPr>
                <w:rFonts w:ascii="GHEA Grapalat" w:hAnsi="GHEA Grapalat"/>
                <w:b/>
                <w:sz w:val="12"/>
                <w:szCs w:val="12"/>
                <w:lang w:val="hy-AM"/>
              </w:rPr>
              <w:t>հունվար</w:t>
            </w:r>
          </w:p>
        </w:tc>
        <w:tc>
          <w:tcPr>
            <w:tcW w:w="850" w:type="dxa"/>
            <w:textDirection w:val="btLr"/>
            <w:vAlign w:val="center"/>
          </w:tcPr>
          <w:p w14:paraId="1AE8F8D2" w14:textId="77777777" w:rsidR="0037517C" w:rsidRPr="002A3742" w:rsidRDefault="0037517C" w:rsidP="005A4C6A">
            <w:pPr>
              <w:ind w:left="113" w:right="-1"/>
              <w:jc w:val="center"/>
              <w:rPr>
                <w:rFonts w:ascii="GHEA Grapalat" w:hAnsi="GHEA Grapalat"/>
                <w:b/>
                <w:sz w:val="12"/>
                <w:szCs w:val="12"/>
                <w:lang w:val="hy-AM"/>
              </w:rPr>
            </w:pPr>
            <w:r w:rsidRPr="002A3742">
              <w:rPr>
                <w:rFonts w:ascii="GHEA Grapalat" w:hAnsi="GHEA Grapalat"/>
                <w:b/>
                <w:sz w:val="12"/>
                <w:szCs w:val="12"/>
                <w:lang w:val="hy-AM"/>
              </w:rPr>
              <w:t>փետրվար</w:t>
            </w:r>
          </w:p>
        </w:tc>
        <w:tc>
          <w:tcPr>
            <w:tcW w:w="851" w:type="dxa"/>
            <w:textDirection w:val="btLr"/>
            <w:vAlign w:val="center"/>
          </w:tcPr>
          <w:p w14:paraId="769E51A0" w14:textId="77777777" w:rsidR="0037517C" w:rsidRPr="002A3742" w:rsidRDefault="0037517C" w:rsidP="005A4C6A">
            <w:pPr>
              <w:ind w:left="113" w:right="-1"/>
              <w:jc w:val="center"/>
              <w:rPr>
                <w:rFonts w:ascii="GHEA Grapalat" w:hAnsi="GHEA Grapalat" w:cs="Sylfaen"/>
                <w:b/>
                <w:sz w:val="12"/>
                <w:szCs w:val="12"/>
                <w:lang w:val="hy-AM"/>
              </w:rPr>
            </w:pPr>
            <w:r w:rsidRPr="002A3742">
              <w:rPr>
                <w:rFonts w:ascii="GHEA Grapalat" w:hAnsi="GHEA Grapalat" w:cs="Sylfaen"/>
                <w:b/>
                <w:sz w:val="12"/>
                <w:szCs w:val="12"/>
                <w:lang w:val="hy-AM"/>
              </w:rPr>
              <w:t>մարտ</w:t>
            </w:r>
          </w:p>
        </w:tc>
        <w:tc>
          <w:tcPr>
            <w:tcW w:w="850" w:type="dxa"/>
            <w:textDirection w:val="btLr"/>
            <w:vAlign w:val="center"/>
          </w:tcPr>
          <w:p w14:paraId="32AE4FF3" w14:textId="77777777" w:rsidR="0037517C" w:rsidRPr="002A3742" w:rsidRDefault="0037517C" w:rsidP="005A4C6A">
            <w:pPr>
              <w:ind w:left="113" w:right="-1"/>
              <w:jc w:val="center"/>
              <w:rPr>
                <w:rFonts w:ascii="GHEA Grapalat" w:hAnsi="GHEA Grapalat" w:cs="Sylfaen"/>
                <w:b/>
                <w:sz w:val="12"/>
                <w:szCs w:val="12"/>
                <w:lang w:val="hy-AM"/>
              </w:rPr>
            </w:pPr>
            <w:r w:rsidRPr="002A3742">
              <w:rPr>
                <w:rFonts w:ascii="GHEA Grapalat" w:hAnsi="GHEA Grapalat" w:cs="Sylfaen"/>
                <w:b/>
                <w:sz w:val="12"/>
                <w:szCs w:val="12"/>
                <w:lang w:val="hy-AM"/>
              </w:rPr>
              <w:t>ապրիլ</w:t>
            </w:r>
          </w:p>
        </w:tc>
        <w:tc>
          <w:tcPr>
            <w:tcW w:w="851" w:type="dxa"/>
            <w:textDirection w:val="btLr"/>
            <w:vAlign w:val="center"/>
          </w:tcPr>
          <w:p w14:paraId="643DFB9C" w14:textId="77777777" w:rsidR="0037517C" w:rsidRPr="002A3742" w:rsidRDefault="0037517C" w:rsidP="005A4C6A">
            <w:pPr>
              <w:ind w:left="113" w:right="-1"/>
              <w:jc w:val="center"/>
              <w:rPr>
                <w:rFonts w:ascii="GHEA Grapalat" w:hAnsi="GHEA Grapalat" w:cs="Sylfaen"/>
                <w:b/>
                <w:sz w:val="12"/>
                <w:szCs w:val="12"/>
                <w:lang w:val="hy-AM"/>
              </w:rPr>
            </w:pPr>
            <w:r w:rsidRPr="002A3742">
              <w:rPr>
                <w:rFonts w:ascii="GHEA Grapalat" w:hAnsi="GHEA Grapalat" w:cs="Sylfaen"/>
                <w:b/>
                <w:sz w:val="12"/>
                <w:szCs w:val="12"/>
                <w:lang w:val="hy-AM"/>
              </w:rPr>
              <w:t>մայիս</w:t>
            </w:r>
          </w:p>
        </w:tc>
        <w:tc>
          <w:tcPr>
            <w:tcW w:w="850" w:type="dxa"/>
            <w:textDirection w:val="btLr"/>
            <w:vAlign w:val="center"/>
          </w:tcPr>
          <w:p w14:paraId="38EA83D0" w14:textId="77777777" w:rsidR="0037517C" w:rsidRPr="002A3742" w:rsidRDefault="0037517C" w:rsidP="005A4C6A">
            <w:pPr>
              <w:ind w:left="113" w:right="-1"/>
              <w:jc w:val="center"/>
              <w:rPr>
                <w:rFonts w:ascii="GHEA Grapalat" w:hAnsi="GHEA Grapalat" w:cs="Sylfaen"/>
                <w:b/>
                <w:sz w:val="12"/>
                <w:szCs w:val="12"/>
                <w:lang w:val="hy-AM"/>
              </w:rPr>
            </w:pPr>
            <w:r w:rsidRPr="002A3742">
              <w:rPr>
                <w:rFonts w:ascii="GHEA Grapalat" w:hAnsi="GHEA Grapalat" w:cs="Sylfaen"/>
                <w:b/>
                <w:sz w:val="12"/>
                <w:szCs w:val="12"/>
                <w:lang w:val="hy-AM"/>
              </w:rPr>
              <w:t>հունիս</w:t>
            </w:r>
          </w:p>
        </w:tc>
        <w:tc>
          <w:tcPr>
            <w:tcW w:w="851" w:type="dxa"/>
            <w:textDirection w:val="btLr"/>
            <w:vAlign w:val="center"/>
          </w:tcPr>
          <w:p w14:paraId="17CF8ADF" w14:textId="77777777" w:rsidR="0037517C" w:rsidRPr="002A3742" w:rsidRDefault="0037517C" w:rsidP="005A4C6A">
            <w:pPr>
              <w:ind w:left="113" w:right="-1"/>
              <w:jc w:val="center"/>
              <w:rPr>
                <w:rFonts w:ascii="GHEA Grapalat" w:hAnsi="GHEA Grapalat" w:cs="Sylfaen"/>
                <w:b/>
                <w:sz w:val="12"/>
                <w:szCs w:val="12"/>
                <w:lang w:val="hy-AM"/>
              </w:rPr>
            </w:pPr>
            <w:r w:rsidRPr="002A3742">
              <w:rPr>
                <w:rFonts w:ascii="GHEA Grapalat" w:hAnsi="GHEA Grapalat" w:cs="Sylfaen"/>
                <w:b/>
                <w:sz w:val="12"/>
                <w:szCs w:val="12"/>
                <w:lang w:val="hy-AM"/>
              </w:rPr>
              <w:t>հուլիս</w:t>
            </w:r>
          </w:p>
        </w:tc>
        <w:tc>
          <w:tcPr>
            <w:tcW w:w="850" w:type="dxa"/>
            <w:textDirection w:val="btLr"/>
            <w:vAlign w:val="center"/>
          </w:tcPr>
          <w:p w14:paraId="100F4B5B" w14:textId="77777777" w:rsidR="0037517C" w:rsidRPr="002A3742" w:rsidRDefault="0037517C" w:rsidP="005A4C6A">
            <w:pPr>
              <w:ind w:left="113" w:right="-1"/>
              <w:jc w:val="center"/>
              <w:rPr>
                <w:rFonts w:ascii="GHEA Grapalat" w:hAnsi="GHEA Grapalat" w:cs="Sylfaen"/>
                <w:b/>
                <w:sz w:val="12"/>
                <w:szCs w:val="12"/>
                <w:lang w:val="hy-AM"/>
              </w:rPr>
            </w:pPr>
            <w:r w:rsidRPr="002A3742">
              <w:rPr>
                <w:rFonts w:ascii="GHEA Grapalat" w:hAnsi="GHEA Grapalat" w:cs="Sylfaen"/>
                <w:b/>
                <w:sz w:val="12"/>
                <w:szCs w:val="12"/>
                <w:lang w:val="hy-AM"/>
              </w:rPr>
              <w:t>օգոստոս</w:t>
            </w:r>
          </w:p>
        </w:tc>
        <w:tc>
          <w:tcPr>
            <w:tcW w:w="851" w:type="dxa"/>
            <w:textDirection w:val="btLr"/>
            <w:vAlign w:val="center"/>
          </w:tcPr>
          <w:p w14:paraId="35CA9A55" w14:textId="77777777" w:rsidR="0037517C" w:rsidRPr="002A3742" w:rsidRDefault="0037517C" w:rsidP="005A4C6A">
            <w:pPr>
              <w:ind w:left="113" w:right="-1"/>
              <w:jc w:val="center"/>
              <w:rPr>
                <w:rFonts w:ascii="GHEA Grapalat" w:hAnsi="GHEA Grapalat" w:cs="Sylfaen"/>
                <w:b/>
                <w:sz w:val="12"/>
                <w:szCs w:val="12"/>
                <w:lang w:val="hy-AM"/>
              </w:rPr>
            </w:pPr>
            <w:r w:rsidRPr="002A3742">
              <w:rPr>
                <w:rFonts w:ascii="GHEA Grapalat" w:hAnsi="GHEA Grapalat" w:cs="Sylfaen"/>
                <w:b/>
                <w:sz w:val="12"/>
                <w:szCs w:val="12"/>
                <w:lang w:val="hy-AM"/>
              </w:rPr>
              <w:t>սեպտեմբեր</w:t>
            </w:r>
          </w:p>
        </w:tc>
        <w:tc>
          <w:tcPr>
            <w:tcW w:w="851" w:type="dxa"/>
            <w:textDirection w:val="btLr"/>
            <w:vAlign w:val="center"/>
          </w:tcPr>
          <w:p w14:paraId="388F722A" w14:textId="77777777" w:rsidR="0037517C" w:rsidRPr="002A3742" w:rsidRDefault="0037517C" w:rsidP="005A4C6A">
            <w:pPr>
              <w:ind w:left="113" w:right="-1"/>
              <w:jc w:val="center"/>
              <w:rPr>
                <w:rFonts w:ascii="GHEA Grapalat" w:hAnsi="GHEA Grapalat" w:cs="Sylfaen"/>
                <w:b/>
                <w:sz w:val="12"/>
                <w:szCs w:val="12"/>
                <w:lang w:val="hy-AM"/>
              </w:rPr>
            </w:pPr>
            <w:r w:rsidRPr="002A3742">
              <w:rPr>
                <w:rFonts w:ascii="GHEA Grapalat" w:hAnsi="GHEA Grapalat" w:cs="Sylfaen"/>
                <w:b/>
                <w:sz w:val="12"/>
                <w:szCs w:val="12"/>
                <w:lang w:val="hy-AM"/>
              </w:rPr>
              <w:t>հոկտեմբեր</w:t>
            </w:r>
          </w:p>
        </w:tc>
        <w:tc>
          <w:tcPr>
            <w:tcW w:w="851" w:type="dxa"/>
            <w:textDirection w:val="btLr"/>
            <w:vAlign w:val="center"/>
          </w:tcPr>
          <w:p w14:paraId="721B9371" w14:textId="77777777" w:rsidR="0037517C" w:rsidRPr="002A3742" w:rsidRDefault="0037517C" w:rsidP="005A4C6A">
            <w:pPr>
              <w:ind w:left="113" w:right="-1"/>
              <w:jc w:val="center"/>
              <w:rPr>
                <w:rFonts w:ascii="GHEA Grapalat" w:hAnsi="GHEA Grapalat" w:cs="Sylfaen"/>
                <w:b/>
                <w:sz w:val="12"/>
                <w:szCs w:val="12"/>
                <w:lang w:val="hy-AM"/>
              </w:rPr>
            </w:pPr>
            <w:r w:rsidRPr="002A3742">
              <w:rPr>
                <w:rFonts w:ascii="GHEA Grapalat" w:hAnsi="GHEA Grapalat" w:cs="Sylfaen"/>
                <w:b/>
                <w:sz w:val="12"/>
                <w:szCs w:val="12"/>
                <w:lang w:val="hy-AM"/>
              </w:rPr>
              <w:t>նոյեմբեր</w:t>
            </w:r>
          </w:p>
        </w:tc>
        <w:tc>
          <w:tcPr>
            <w:tcW w:w="851" w:type="dxa"/>
            <w:textDirection w:val="btLr"/>
            <w:vAlign w:val="center"/>
          </w:tcPr>
          <w:p w14:paraId="26F43C41" w14:textId="77777777" w:rsidR="0037517C" w:rsidRPr="002A3742" w:rsidRDefault="0037517C" w:rsidP="005A4C6A">
            <w:pPr>
              <w:ind w:left="113" w:right="-1"/>
              <w:jc w:val="center"/>
              <w:rPr>
                <w:rFonts w:ascii="GHEA Grapalat" w:hAnsi="GHEA Grapalat" w:cs="Sylfaen"/>
                <w:b/>
                <w:sz w:val="12"/>
                <w:szCs w:val="12"/>
                <w:lang w:val="hy-AM"/>
              </w:rPr>
            </w:pPr>
            <w:r w:rsidRPr="002A3742">
              <w:rPr>
                <w:rFonts w:ascii="GHEA Grapalat" w:hAnsi="GHEA Grapalat" w:cs="Sylfaen"/>
                <w:b/>
                <w:sz w:val="12"/>
                <w:szCs w:val="12"/>
                <w:lang w:val="hy-AM"/>
              </w:rPr>
              <w:t>դեկտեմբեր</w:t>
            </w:r>
          </w:p>
        </w:tc>
        <w:tc>
          <w:tcPr>
            <w:tcW w:w="1132" w:type="dxa"/>
            <w:vAlign w:val="center"/>
          </w:tcPr>
          <w:p w14:paraId="02B85A2A" w14:textId="77777777" w:rsidR="0037517C" w:rsidRPr="002A3742" w:rsidRDefault="0037517C" w:rsidP="005A4C6A">
            <w:pPr>
              <w:ind w:right="-1"/>
              <w:jc w:val="center"/>
              <w:rPr>
                <w:rFonts w:ascii="GHEA Grapalat" w:hAnsi="GHEA Grapalat" w:cs="Sylfaen"/>
                <w:b/>
                <w:sz w:val="12"/>
                <w:szCs w:val="12"/>
                <w:lang w:val="hy-AM"/>
              </w:rPr>
            </w:pPr>
            <w:r w:rsidRPr="002A3742">
              <w:rPr>
                <w:rFonts w:ascii="GHEA Grapalat" w:hAnsi="GHEA Grapalat" w:cs="Sylfaen"/>
                <w:b/>
                <w:sz w:val="12"/>
                <w:szCs w:val="12"/>
                <w:lang w:val="hy-AM"/>
              </w:rPr>
              <w:t>Ընդամենը</w:t>
            </w:r>
          </w:p>
        </w:tc>
      </w:tr>
      <w:tr w:rsidR="000A69CC" w:rsidRPr="00064ADD" w14:paraId="043E5E62" w14:textId="77777777" w:rsidTr="000A69CC">
        <w:trPr>
          <w:cantSplit/>
          <w:trHeight w:val="435"/>
        </w:trPr>
        <w:tc>
          <w:tcPr>
            <w:tcW w:w="823" w:type="dxa"/>
            <w:vAlign w:val="center"/>
          </w:tcPr>
          <w:p w14:paraId="2777FC84" w14:textId="77777777" w:rsidR="000A69CC" w:rsidRPr="00D116E0" w:rsidRDefault="000A69CC" w:rsidP="000A69CC">
            <w:pPr>
              <w:jc w:val="center"/>
              <w:rPr>
                <w:rFonts w:ascii="GHEA Grapalat" w:hAnsi="GHEA Grapalat"/>
                <w:b/>
                <w:sz w:val="12"/>
                <w:szCs w:val="12"/>
                <w:lang w:val="hy-AM"/>
              </w:rPr>
            </w:pPr>
            <w:r w:rsidRPr="00D116E0">
              <w:rPr>
                <w:rFonts w:ascii="GHEA Grapalat" w:hAnsi="GHEA Grapalat"/>
                <w:b/>
                <w:sz w:val="12"/>
                <w:szCs w:val="12"/>
                <w:lang w:val="hy-AM"/>
              </w:rPr>
              <w:t>1</w:t>
            </w:r>
          </w:p>
        </w:tc>
        <w:tc>
          <w:tcPr>
            <w:tcW w:w="1417" w:type="dxa"/>
            <w:vAlign w:val="center"/>
          </w:tcPr>
          <w:p w14:paraId="411F0ABA" w14:textId="4B93EC05" w:rsidR="000A69CC" w:rsidRPr="00D116E0" w:rsidRDefault="000A69CC" w:rsidP="000A69CC">
            <w:pPr>
              <w:jc w:val="center"/>
              <w:rPr>
                <w:rFonts w:ascii="GHEA Grapalat" w:hAnsi="GHEA Grapalat"/>
                <w:sz w:val="20"/>
                <w:szCs w:val="20"/>
                <w:lang w:val="hy-AM"/>
              </w:rPr>
            </w:pPr>
            <w:r>
              <w:rPr>
                <w:rFonts w:ascii="GHEA Grapalat" w:hAnsi="GHEA Grapalat"/>
                <w:sz w:val="20"/>
                <w:szCs w:val="20"/>
                <w:lang w:val="hy-AM"/>
              </w:rPr>
              <w:t>44163130</w:t>
            </w:r>
          </w:p>
        </w:tc>
        <w:tc>
          <w:tcPr>
            <w:tcW w:w="1843" w:type="dxa"/>
            <w:vAlign w:val="center"/>
          </w:tcPr>
          <w:p w14:paraId="5EEB52F1" w14:textId="1263D445" w:rsidR="000A69CC" w:rsidRPr="00D116E0" w:rsidRDefault="000A69CC" w:rsidP="000A69CC">
            <w:pPr>
              <w:rPr>
                <w:rFonts w:ascii="GHEA Grapalat" w:hAnsi="GHEA Grapalat"/>
                <w:sz w:val="14"/>
                <w:szCs w:val="14"/>
                <w:lang w:val="hy-AM"/>
              </w:rPr>
            </w:pPr>
            <w:r>
              <w:rPr>
                <w:rFonts w:ascii="GHEA Grapalat" w:hAnsi="GHEA Grapalat"/>
                <w:sz w:val="14"/>
                <w:szCs w:val="14"/>
                <w:lang w:val="hy-AM"/>
              </w:rPr>
              <w:t>Պոլիէթիլենային խողովակ</w:t>
            </w:r>
          </w:p>
        </w:tc>
        <w:tc>
          <w:tcPr>
            <w:tcW w:w="709" w:type="dxa"/>
            <w:vAlign w:val="center"/>
          </w:tcPr>
          <w:p w14:paraId="04D9CB6F" w14:textId="77777777" w:rsidR="000A69CC" w:rsidRDefault="000A69CC" w:rsidP="000A69CC">
            <w:pPr>
              <w:jc w:val="center"/>
            </w:pPr>
            <w:r w:rsidRPr="00DB1C38">
              <w:rPr>
                <w:rFonts w:ascii="GHEA Grapalat" w:hAnsi="GHEA Grapalat"/>
                <w:sz w:val="12"/>
                <w:szCs w:val="12"/>
                <w:lang w:val="hy-AM"/>
              </w:rPr>
              <w:t>---</w:t>
            </w:r>
            <w:r w:rsidRPr="00DB1C38">
              <w:rPr>
                <w:rFonts w:ascii="GHEA Grapalat" w:hAnsi="GHEA Grapalat"/>
                <w:sz w:val="12"/>
                <w:szCs w:val="12"/>
              </w:rPr>
              <w:t>%</w:t>
            </w:r>
          </w:p>
        </w:tc>
        <w:tc>
          <w:tcPr>
            <w:tcW w:w="850" w:type="dxa"/>
            <w:vAlign w:val="center"/>
          </w:tcPr>
          <w:p w14:paraId="325E19AC" w14:textId="77777777" w:rsidR="000A69CC" w:rsidRDefault="000A69CC" w:rsidP="000A69CC">
            <w:pPr>
              <w:jc w:val="center"/>
            </w:pPr>
            <w:r w:rsidRPr="00DB1C38">
              <w:rPr>
                <w:rFonts w:ascii="GHEA Grapalat" w:hAnsi="GHEA Grapalat"/>
                <w:sz w:val="12"/>
                <w:szCs w:val="12"/>
                <w:lang w:val="hy-AM"/>
              </w:rPr>
              <w:t>---</w:t>
            </w:r>
            <w:r w:rsidRPr="00DB1C38">
              <w:rPr>
                <w:rFonts w:ascii="GHEA Grapalat" w:hAnsi="GHEA Grapalat"/>
                <w:sz w:val="12"/>
                <w:szCs w:val="12"/>
              </w:rPr>
              <w:t>%</w:t>
            </w:r>
          </w:p>
        </w:tc>
        <w:tc>
          <w:tcPr>
            <w:tcW w:w="851" w:type="dxa"/>
            <w:vAlign w:val="center"/>
          </w:tcPr>
          <w:p w14:paraId="5F0BA5BD" w14:textId="77777777" w:rsidR="000A69CC" w:rsidRDefault="000A69CC" w:rsidP="000A69CC">
            <w:pPr>
              <w:jc w:val="center"/>
            </w:pPr>
            <w:r w:rsidRPr="00DB1C38">
              <w:rPr>
                <w:rFonts w:ascii="GHEA Grapalat" w:hAnsi="GHEA Grapalat"/>
                <w:sz w:val="12"/>
                <w:szCs w:val="12"/>
                <w:lang w:val="hy-AM"/>
              </w:rPr>
              <w:t>---</w:t>
            </w:r>
            <w:r w:rsidRPr="00DB1C38">
              <w:rPr>
                <w:rFonts w:ascii="GHEA Grapalat" w:hAnsi="GHEA Grapalat"/>
                <w:sz w:val="12"/>
                <w:szCs w:val="12"/>
              </w:rPr>
              <w:t>%</w:t>
            </w:r>
          </w:p>
        </w:tc>
        <w:tc>
          <w:tcPr>
            <w:tcW w:w="850" w:type="dxa"/>
            <w:vAlign w:val="center"/>
          </w:tcPr>
          <w:p w14:paraId="5CE21DB9" w14:textId="77777777" w:rsidR="000A69CC" w:rsidRDefault="000A69CC" w:rsidP="000A69CC">
            <w:pPr>
              <w:jc w:val="center"/>
            </w:pPr>
            <w:r w:rsidRPr="00DB1C38">
              <w:rPr>
                <w:rFonts w:ascii="GHEA Grapalat" w:hAnsi="GHEA Grapalat"/>
                <w:sz w:val="12"/>
                <w:szCs w:val="12"/>
                <w:lang w:val="hy-AM"/>
              </w:rPr>
              <w:t>---</w:t>
            </w:r>
            <w:r w:rsidRPr="00DB1C38">
              <w:rPr>
                <w:rFonts w:ascii="GHEA Grapalat" w:hAnsi="GHEA Grapalat"/>
                <w:sz w:val="12"/>
                <w:szCs w:val="12"/>
              </w:rPr>
              <w:t>%</w:t>
            </w:r>
          </w:p>
        </w:tc>
        <w:tc>
          <w:tcPr>
            <w:tcW w:w="851" w:type="dxa"/>
            <w:vAlign w:val="center"/>
          </w:tcPr>
          <w:p w14:paraId="699B28C8" w14:textId="67F35739" w:rsidR="000A69CC" w:rsidRDefault="000A69CC" w:rsidP="000A69CC">
            <w:pPr>
              <w:jc w:val="center"/>
            </w:pPr>
            <w:r w:rsidRPr="00A87859">
              <w:rPr>
                <w:rFonts w:ascii="GHEA Grapalat" w:hAnsi="GHEA Grapalat"/>
                <w:sz w:val="12"/>
                <w:szCs w:val="12"/>
                <w:lang w:val="hy-AM"/>
              </w:rPr>
              <w:t>---</w:t>
            </w:r>
            <w:r w:rsidRPr="00A87859">
              <w:rPr>
                <w:rFonts w:ascii="GHEA Grapalat" w:hAnsi="GHEA Grapalat"/>
                <w:sz w:val="12"/>
                <w:szCs w:val="12"/>
              </w:rPr>
              <w:t>%</w:t>
            </w:r>
          </w:p>
        </w:tc>
        <w:tc>
          <w:tcPr>
            <w:tcW w:w="850" w:type="dxa"/>
            <w:vAlign w:val="center"/>
          </w:tcPr>
          <w:p w14:paraId="0078740D" w14:textId="513C7F2A" w:rsidR="000A69CC" w:rsidRDefault="000A69CC" w:rsidP="000A69CC">
            <w:pPr>
              <w:jc w:val="center"/>
            </w:pPr>
            <w:r w:rsidRPr="00A87859">
              <w:rPr>
                <w:rFonts w:ascii="GHEA Grapalat" w:hAnsi="GHEA Grapalat"/>
                <w:sz w:val="12"/>
                <w:szCs w:val="12"/>
                <w:lang w:val="hy-AM"/>
              </w:rPr>
              <w:t>---</w:t>
            </w:r>
            <w:r w:rsidRPr="00A87859">
              <w:rPr>
                <w:rFonts w:ascii="GHEA Grapalat" w:hAnsi="GHEA Grapalat"/>
                <w:sz w:val="12"/>
                <w:szCs w:val="12"/>
              </w:rPr>
              <w:t>%</w:t>
            </w:r>
          </w:p>
        </w:tc>
        <w:tc>
          <w:tcPr>
            <w:tcW w:w="851" w:type="dxa"/>
            <w:vAlign w:val="center"/>
          </w:tcPr>
          <w:p w14:paraId="2808BFB6" w14:textId="7AB1C52A" w:rsidR="000A69CC" w:rsidRDefault="000A69CC" w:rsidP="000A69CC">
            <w:pPr>
              <w:jc w:val="center"/>
            </w:pPr>
            <w:r w:rsidRPr="00A87859">
              <w:rPr>
                <w:rFonts w:ascii="GHEA Grapalat" w:hAnsi="GHEA Grapalat"/>
                <w:sz w:val="12"/>
                <w:szCs w:val="12"/>
                <w:lang w:val="hy-AM"/>
              </w:rPr>
              <w:t>---</w:t>
            </w:r>
            <w:r w:rsidRPr="00A87859">
              <w:rPr>
                <w:rFonts w:ascii="GHEA Grapalat" w:hAnsi="GHEA Grapalat"/>
                <w:sz w:val="12"/>
                <w:szCs w:val="12"/>
              </w:rPr>
              <w:t>%</w:t>
            </w:r>
          </w:p>
        </w:tc>
        <w:tc>
          <w:tcPr>
            <w:tcW w:w="850" w:type="dxa"/>
            <w:vAlign w:val="center"/>
          </w:tcPr>
          <w:p w14:paraId="72AF6A4E" w14:textId="5F0218B2" w:rsidR="000A69CC" w:rsidRDefault="000A69CC" w:rsidP="000A69CC">
            <w:pPr>
              <w:jc w:val="center"/>
            </w:pPr>
            <w:r w:rsidRPr="00A87859">
              <w:rPr>
                <w:rFonts w:ascii="GHEA Grapalat" w:hAnsi="GHEA Grapalat"/>
                <w:sz w:val="12"/>
                <w:szCs w:val="12"/>
                <w:lang w:val="hy-AM"/>
              </w:rPr>
              <w:t>---</w:t>
            </w:r>
            <w:r w:rsidRPr="00A87859">
              <w:rPr>
                <w:rFonts w:ascii="GHEA Grapalat" w:hAnsi="GHEA Grapalat"/>
                <w:sz w:val="12"/>
                <w:szCs w:val="12"/>
              </w:rPr>
              <w:t>%</w:t>
            </w:r>
          </w:p>
        </w:tc>
        <w:tc>
          <w:tcPr>
            <w:tcW w:w="851" w:type="dxa"/>
            <w:vAlign w:val="center"/>
          </w:tcPr>
          <w:p w14:paraId="4E8E18BA" w14:textId="66576305" w:rsidR="000A69CC" w:rsidRDefault="000A69CC" w:rsidP="000A69CC">
            <w:pPr>
              <w:jc w:val="center"/>
            </w:pPr>
            <w:r w:rsidRPr="00A87859">
              <w:rPr>
                <w:rFonts w:ascii="GHEA Grapalat" w:hAnsi="GHEA Grapalat"/>
                <w:sz w:val="12"/>
                <w:szCs w:val="12"/>
                <w:lang w:val="hy-AM"/>
              </w:rPr>
              <w:t>---</w:t>
            </w:r>
            <w:r w:rsidRPr="00A87859">
              <w:rPr>
                <w:rFonts w:ascii="GHEA Grapalat" w:hAnsi="GHEA Grapalat"/>
                <w:sz w:val="12"/>
                <w:szCs w:val="12"/>
              </w:rPr>
              <w:t>%</w:t>
            </w:r>
          </w:p>
        </w:tc>
        <w:tc>
          <w:tcPr>
            <w:tcW w:w="851" w:type="dxa"/>
            <w:vAlign w:val="center"/>
          </w:tcPr>
          <w:p w14:paraId="3C576678" w14:textId="77777777" w:rsidR="000A69CC" w:rsidRDefault="000A69CC" w:rsidP="000A69CC">
            <w:pPr>
              <w:jc w:val="center"/>
            </w:pPr>
            <w:r w:rsidRPr="00A023E2">
              <w:rPr>
                <w:rFonts w:ascii="GHEA Grapalat" w:hAnsi="GHEA Grapalat"/>
                <w:sz w:val="12"/>
                <w:szCs w:val="12"/>
                <w:lang w:val="hy-AM"/>
              </w:rPr>
              <w:t>100</w:t>
            </w:r>
            <w:r w:rsidRPr="00A023E2">
              <w:rPr>
                <w:rFonts w:ascii="GHEA Grapalat" w:hAnsi="GHEA Grapalat"/>
                <w:sz w:val="12"/>
                <w:szCs w:val="12"/>
              </w:rPr>
              <w:t>%</w:t>
            </w:r>
          </w:p>
        </w:tc>
        <w:tc>
          <w:tcPr>
            <w:tcW w:w="851" w:type="dxa"/>
            <w:vAlign w:val="center"/>
          </w:tcPr>
          <w:p w14:paraId="0002EDB4" w14:textId="77777777" w:rsidR="000A69CC" w:rsidRDefault="000A69CC" w:rsidP="000A69CC">
            <w:pPr>
              <w:jc w:val="center"/>
            </w:pPr>
            <w:r w:rsidRPr="00A023E2">
              <w:rPr>
                <w:rFonts w:ascii="GHEA Grapalat" w:hAnsi="GHEA Grapalat"/>
                <w:sz w:val="12"/>
                <w:szCs w:val="12"/>
                <w:lang w:val="hy-AM"/>
              </w:rPr>
              <w:t>100</w:t>
            </w:r>
            <w:r w:rsidRPr="00A023E2">
              <w:rPr>
                <w:rFonts w:ascii="GHEA Grapalat" w:hAnsi="GHEA Grapalat"/>
                <w:sz w:val="12"/>
                <w:szCs w:val="12"/>
              </w:rPr>
              <w:t>%</w:t>
            </w:r>
          </w:p>
        </w:tc>
        <w:tc>
          <w:tcPr>
            <w:tcW w:w="851" w:type="dxa"/>
            <w:vAlign w:val="center"/>
          </w:tcPr>
          <w:p w14:paraId="0B65B948" w14:textId="77777777" w:rsidR="000A69CC" w:rsidRDefault="000A69CC" w:rsidP="000A69CC">
            <w:pPr>
              <w:jc w:val="center"/>
            </w:pPr>
            <w:r w:rsidRPr="00A023E2">
              <w:rPr>
                <w:rFonts w:ascii="GHEA Grapalat" w:hAnsi="GHEA Grapalat"/>
                <w:sz w:val="12"/>
                <w:szCs w:val="12"/>
                <w:lang w:val="hy-AM"/>
              </w:rPr>
              <w:t>100</w:t>
            </w:r>
            <w:r w:rsidRPr="00A023E2">
              <w:rPr>
                <w:rFonts w:ascii="GHEA Grapalat" w:hAnsi="GHEA Grapalat"/>
                <w:sz w:val="12"/>
                <w:szCs w:val="12"/>
              </w:rPr>
              <w:t>%</w:t>
            </w:r>
          </w:p>
        </w:tc>
        <w:tc>
          <w:tcPr>
            <w:tcW w:w="1132" w:type="dxa"/>
            <w:vAlign w:val="center"/>
          </w:tcPr>
          <w:p w14:paraId="5881BD0C" w14:textId="77777777" w:rsidR="000A69CC" w:rsidRDefault="000A69CC" w:rsidP="000A69CC">
            <w:pPr>
              <w:jc w:val="center"/>
            </w:pPr>
            <w:r w:rsidRPr="00A023E2">
              <w:rPr>
                <w:rFonts w:ascii="GHEA Grapalat" w:hAnsi="GHEA Grapalat"/>
                <w:sz w:val="12"/>
                <w:szCs w:val="12"/>
                <w:lang w:val="hy-AM"/>
              </w:rPr>
              <w:t>100</w:t>
            </w:r>
            <w:r w:rsidRPr="00A023E2">
              <w:rPr>
                <w:rFonts w:ascii="GHEA Grapalat" w:hAnsi="GHEA Grapalat"/>
                <w:sz w:val="12"/>
                <w:szCs w:val="12"/>
              </w:rPr>
              <w:t>%</w:t>
            </w:r>
          </w:p>
        </w:tc>
      </w:tr>
    </w:tbl>
    <w:p w14:paraId="5672BBD3" w14:textId="5190CFC2" w:rsidR="00D339AE" w:rsidRDefault="00D339AE" w:rsidP="00D339AE">
      <w:pPr>
        <w:jc w:val="center"/>
        <w:rPr>
          <w:rFonts w:ascii="GHEA Grapalat" w:hAnsi="GHEA Grapalat"/>
          <w:sz w:val="20"/>
          <w:lang w:val="pt-BR"/>
        </w:rPr>
      </w:pPr>
    </w:p>
    <w:p w14:paraId="3B7F2C21" w14:textId="77777777" w:rsidR="0037517C" w:rsidRPr="007E5DA0" w:rsidRDefault="0037517C" w:rsidP="00D339AE">
      <w:pPr>
        <w:jc w:val="center"/>
        <w:rPr>
          <w:rFonts w:ascii="GHEA Grapalat" w:hAnsi="GHEA Grapalat"/>
          <w:sz w:val="20"/>
          <w:lang w:val="pt-BR"/>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rPr>
            </w:pPr>
          </w:p>
          <w:p w14:paraId="01A64B69" w14:textId="77777777" w:rsidR="00071D1C" w:rsidRPr="00A71D81" w:rsidRDefault="00071D1C" w:rsidP="00EF3662">
            <w:pPr>
              <w:rPr>
                <w:rFonts w:ascii="GHEA Grapalat" w:hAnsi="GHEA Grapalat"/>
              </w:rPr>
            </w:pPr>
          </w:p>
          <w:p w14:paraId="63A7B955" w14:textId="77777777" w:rsidR="00071D1C" w:rsidRPr="00A71D81" w:rsidRDefault="00071D1C" w:rsidP="00EF3662">
            <w:pPr>
              <w:jc w:val="center"/>
              <w:rPr>
                <w:rFonts w:ascii="GHEA Grapalat" w:hAnsi="GHEA Grapalat"/>
              </w:rPr>
            </w:pPr>
            <w:r w:rsidRPr="00A71D81">
              <w:rPr>
                <w:rFonts w:ascii="GHEA Grapalat" w:hAnsi="GHEA Grapalat"/>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rPr>
            </w:pPr>
            <w:r w:rsidRPr="00A71D81">
              <w:rPr>
                <w:rFonts w:ascii="GHEA Grapalat" w:hAnsi="GHEA Grapalat" w:cs="Sylfaen"/>
                <w:sz w:val="18"/>
                <w:szCs w:val="18"/>
              </w:rPr>
              <w:t>Կ</w:t>
            </w:r>
            <w:r w:rsidRPr="00A71D81">
              <w:rPr>
                <w:rFonts w:ascii="GHEA Grapalat" w:hAnsi="GHEA Grapalat"/>
                <w:sz w:val="18"/>
                <w:szCs w:val="18"/>
              </w:rPr>
              <w:t>.</w:t>
            </w:r>
            <w:r w:rsidRPr="00A71D81">
              <w:rPr>
                <w:rFonts w:ascii="GHEA Grapalat" w:hAnsi="GHEA Grapalat" w:cs="Sylfaen"/>
                <w:sz w:val="18"/>
                <w:szCs w:val="18"/>
              </w:rPr>
              <w:t>Տ</w:t>
            </w:r>
          </w:p>
        </w:tc>
        <w:tc>
          <w:tcPr>
            <w:tcW w:w="760" w:type="dxa"/>
          </w:tcPr>
          <w:p w14:paraId="034575EB" w14:textId="77777777" w:rsidR="00071D1C" w:rsidRPr="00A71D81" w:rsidRDefault="00071D1C" w:rsidP="00EF3662">
            <w:pPr>
              <w:jc w:val="center"/>
              <w:rPr>
                <w:rFonts w:ascii="GHEA Grapalat" w:hAnsi="GHEA Grapalat"/>
              </w:rPr>
            </w:pPr>
          </w:p>
        </w:tc>
        <w:tc>
          <w:tcPr>
            <w:tcW w:w="4343" w:type="dxa"/>
          </w:tcPr>
          <w:p w14:paraId="1AC96E8C" w14:textId="77777777" w:rsidR="00071D1C" w:rsidRPr="00A71D81" w:rsidRDefault="00071D1C" w:rsidP="00EF3662">
            <w:pPr>
              <w:jc w:val="center"/>
              <w:rPr>
                <w:rFonts w:ascii="GHEA Grapalat" w:hAnsi="GHEA Grapalat" w:cs="Sylfaen"/>
                <w:b/>
                <w:bCs/>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rPr>
            </w:pPr>
          </w:p>
          <w:p w14:paraId="48676A52" w14:textId="77777777" w:rsidR="00071D1C" w:rsidRPr="00A71D81" w:rsidRDefault="00071D1C" w:rsidP="00EF3662">
            <w:pPr>
              <w:jc w:val="center"/>
              <w:rPr>
                <w:rFonts w:ascii="GHEA Grapalat" w:hAnsi="GHEA Grapalat"/>
              </w:rPr>
            </w:pPr>
          </w:p>
          <w:p w14:paraId="42669E6F" w14:textId="77777777" w:rsidR="00071D1C" w:rsidRPr="00A71D81" w:rsidRDefault="00071D1C" w:rsidP="00EF3662">
            <w:pPr>
              <w:jc w:val="center"/>
              <w:rPr>
                <w:rFonts w:ascii="GHEA Grapalat" w:hAnsi="GHEA Grapalat"/>
              </w:rPr>
            </w:pPr>
            <w:r w:rsidRPr="00A71D81">
              <w:rPr>
                <w:rFonts w:ascii="GHEA Grapalat" w:hAnsi="GHEA Grapalat"/>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rPr>
            </w:pPr>
            <w:r w:rsidRPr="00A71D81">
              <w:rPr>
                <w:rFonts w:ascii="GHEA Grapalat" w:hAnsi="GHEA Grapalat" w:cs="Sylfaen"/>
                <w:sz w:val="18"/>
                <w:szCs w:val="18"/>
              </w:rPr>
              <w:t>Կ</w:t>
            </w:r>
            <w:r w:rsidRPr="00A71D81">
              <w:rPr>
                <w:rFonts w:ascii="GHEA Grapalat" w:hAnsi="GHEA Grapalat"/>
                <w:sz w:val="18"/>
                <w:szCs w:val="18"/>
              </w:rPr>
              <w:t>.</w:t>
            </w:r>
            <w:r w:rsidRPr="00A71D81">
              <w:rPr>
                <w:rFonts w:ascii="GHEA Grapalat" w:hAnsi="GHEA Grapalat" w:cs="Sylfaen"/>
                <w:sz w:val="18"/>
                <w:szCs w:val="18"/>
              </w:rPr>
              <w:t>Տ</w:t>
            </w:r>
          </w:p>
        </w:tc>
      </w:tr>
    </w:tbl>
    <w:p w14:paraId="43176A96" w14:textId="77777777" w:rsidR="00071D1C" w:rsidRPr="00A71D81" w:rsidRDefault="00071D1C" w:rsidP="00EF3662">
      <w:pPr>
        <w:rPr>
          <w:rFonts w:ascii="GHEA Grapalat" w:hAnsi="GHEA Grapalat"/>
          <w:sz w:val="20"/>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rPr>
      </w:pPr>
    </w:p>
    <w:p w14:paraId="42954658" w14:textId="77777777" w:rsidR="00071D1C" w:rsidRPr="00A71D81" w:rsidRDefault="00071D1C" w:rsidP="00EF3662">
      <w:pPr>
        <w:jc w:val="right"/>
        <w:rPr>
          <w:rFonts w:ascii="GHEA Grapalat" w:hAnsi="GHEA Grapalat"/>
          <w:i/>
          <w:sz w:val="18"/>
        </w:rPr>
      </w:pPr>
      <w:r w:rsidRPr="00A71D81">
        <w:rPr>
          <w:rFonts w:ascii="GHEA Grapalat" w:hAnsi="GHEA Grapalat"/>
          <w:i/>
          <w:sz w:val="18"/>
          <w:lang w:val="hy-AM"/>
        </w:rPr>
        <w:t xml:space="preserve">Հավելված N </w:t>
      </w:r>
      <w:r w:rsidRPr="00A71D81">
        <w:rPr>
          <w:rFonts w:ascii="GHEA Grapalat" w:hAnsi="GHEA Grapalat"/>
          <w:i/>
          <w:sz w:val="18"/>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A71D81" w:rsidRDefault="00071D1C" w:rsidP="00EF3662">
      <w:pPr>
        <w:ind w:left="-142" w:firstLine="142"/>
        <w:jc w:val="center"/>
        <w:rPr>
          <w:rFonts w:ascii="GHEA Grapalat" w:hAnsi="GHEA Grapalat" w:cs="Sylfaen"/>
          <w:b/>
        </w:rPr>
      </w:pPr>
    </w:p>
    <w:p w14:paraId="14F9B95B" w14:textId="77777777" w:rsidR="0038400D" w:rsidRPr="00A71D81"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5A4C6A"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rPr>
        <w:t>«      » «              »</w:t>
      </w:r>
      <w:r w:rsidRPr="00A71D81">
        <w:rPr>
          <w:iCs/>
          <w:lang w:val="es-ES"/>
        </w:rPr>
        <w:t xml:space="preserve">  </w:t>
      </w:r>
      <w:r w:rsidRPr="00A71D81">
        <w:rPr>
          <w:rFonts w:ascii="GHEA Grapalat" w:hAnsi="GHEA Grapalat"/>
          <w:color w:val="000000"/>
          <w:sz w:val="21"/>
          <w:szCs w:val="21"/>
          <w:lang w:val="es-ES"/>
        </w:rPr>
        <w:t xml:space="preserve">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rPr>
          <w:rFonts w:ascii="Arial" w:hAnsi="Arial" w:cs="Arial"/>
          <w:iCs/>
          <w:color w:val="000000"/>
          <w:sz w:val="21"/>
          <w:szCs w:val="21"/>
          <w:lang w:val="es-ES"/>
        </w:rPr>
      </w:pPr>
      <w:r w:rsidRPr="00A71D81">
        <w:rPr>
          <w:rFonts w:ascii="Arial" w:hAnsi="Arial" w:cs="Arial"/>
          <w:iCs/>
          <w:color w:val="000000"/>
          <w:sz w:val="21"/>
          <w:szCs w:val="21"/>
          <w:lang w:val="es-ES"/>
        </w:rPr>
        <w:lastRenderedPageBreak/>
        <w:t> </w:t>
      </w:r>
    </w:p>
    <w:p w14:paraId="69230310" w14:textId="77777777" w:rsidR="0038400D" w:rsidRPr="00A71D81" w:rsidRDefault="0038400D" w:rsidP="0038400D">
      <w:pPr>
        <w:ind w:firstLine="375"/>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rPr>
            </w:pPr>
          </w:p>
        </w:tc>
      </w:tr>
    </w:tbl>
    <w:p w14:paraId="36A0ECF4" w14:textId="77777777" w:rsidR="00071D1C" w:rsidRPr="00A71D81" w:rsidRDefault="00071D1C" w:rsidP="00EF3662">
      <w:pPr>
        <w:tabs>
          <w:tab w:val="left" w:pos="360"/>
          <w:tab w:val="left" w:pos="540"/>
        </w:tabs>
        <w:rPr>
          <w:rFonts w:ascii="GHEA Grapalat" w:hAnsi="GHEA Grapalat" w:cs="Sylfaen"/>
        </w:rPr>
      </w:pPr>
    </w:p>
    <w:p w14:paraId="56AF30AB" w14:textId="77777777" w:rsidR="00071D1C" w:rsidRPr="00A71D81" w:rsidRDefault="00071D1C" w:rsidP="00EF3662">
      <w:pPr>
        <w:tabs>
          <w:tab w:val="left" w:pos="360"/>
          <w:tab w:val="left" w:pos="540"/>
        </w:tabs>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rPr>
      </w:pPr>
      <w:r w:rsidRPr="00A71D81">
        <w:rPr>
          <w:rFonts w:ascii="GHEA Grapalat" w:hAnsi="GHEA Grapalat" w:cs="Sylfaen"/>
          <w:sz w:val="20"/>
          <w:szCs w:val="20"/>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rPr>
            </w:pPr>
          </w:p>
        </w:tc>
      </w:tr>
    </w:tbl>
    <w:p w14:paraId="4943598D" w14:textId="77777777" w:rsidR="00071D1C" w:rsidRPr="00AE2768" w:rsidRDefault="00071D1C" w:rsidP="00EF3662">
      <w:pPr>
        <w:ind w:left="-142" w:firstLine="142"/>
        <w:jc w:val="center"/>
        <w:rPr>
          <w:rFonts w:ascii="GHEA Grapalat" w:hAnsi="GHEA Grapalat" w:cs="Sylfaen"/>
          <w:b/>
        </w:rPr>
      </w:pPr>
    </w:p>
    <w:p w14:paraId="37CF58AE" w14:textId="77777777" w:rsidR="00071D1C" w:rsidRPr="00AE2768" w:rsidRDefault="00071D1C" w:rsidP="00EF3662">
      <w:pPr>
        <w:ind w:left="-142" w:firstLine="142"/>
        <w:jc w:val="center"/>
        <w:rPr>
          <w:rFonts w:ascii="GHEA Grapalat" w:hAnsi="GHEA Grapalat" w:cs="Sylfaen"/>
          <w:b/>
        </w:rPr>
      </w:pPr>
    </w:p>
    <w:p w14:paraId="2889D89D" w14:textId="77777777" w:rsidR="00536BFB" w:rsidRPr="00AE2768" w:rsidRDefault="00536BFB" w:rsidP="00EF3662">
      <w:pPr>
        <w:rPr>
          <w:rFonts w:ascii="GHEA Grapalat" w:hAnsi="GHEA Grapalat"/>
          <w:sz w:val="20"/>
          <w:lang w:val="hy-AM"/>
        </w:rPr>
      </w:pPr>
    </w:p>
    <w:p w14:paraId="4B47CADD" w14:textId="77777777" w:rsidR="00057264" w:rsidRPr="00AE2768" w:rsidRDefault="00057264" w:rsidP="00EF3662">
      <w:pPr>
        <w:ind w:left="-142" w:firstLine="142"/>
        <w:jc w:val="center"/>
        <w:rPr>
          <w:rFonts w:ascii="GHEA Grapalat" w:hAnsi="GHEA Grapalat" w:cs="Sylfaen"/>
          <w:b/>
        </w:rPr>
        <w:sectPr w:rsidR="00057264" w:rsidRPr="00AE2768" w:rsidSect="00536BFB">
          <w:footnotePr>
            <w:pos w:val="beneathText"/>
          </w:footnotePr>
          <w:pgSz w:w="11906" w:h="16838" w:code="9"/>
          <w:pgMar w:top="720" w:right="662" w:bottom="533" w:left="1138" w:header="562" w:footer="562" w:gutter="0"/>
          <w:cols w:space="720"/>
        </w:sectPr>
      </w:pPr>
    </w:p>
    <w:p w14:paraId="1C3E533C" w14:textId="77777777" w:rsidR="00B2572B" w:rsidRPr="00131E9C" w:rsidRDefault="00B2572B" w:rsidP="00383BC3">
      <w:pPr>
        <w:pStyle w:val="a3"/>
        <w:spacing w:line="240" w:lineRule="auto"/>
        <w:jc w:val="right"/>
        <w:rPr>
          <w:rFonts w:ascii="GHEA Grapalat" w:hAnsi="GHEA Grapalat" w:cs="GHEA Grapalat"/>
          <w:sz w:val="22"/>
          <w:szCs w:val="22"/>
          <w:lang w:val="hy-AM"/>
        </w:rPr>
      </w:pPr>
    </w:p>
    <w:sectPr w:rsidR="00B2572B" w:rsidRPr="00131E9C" w:rsidSect="00383BC3">
      <w:pgSz w:w="16838" w:h="11906" w:orient="landscape" w:code="9"/>
      <w:pgMar w:top="1138" w:right="720" w:bottom="662" w:left="533"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AD3FBD" w14:textId="77777777" w:rsidR="004E4CE1" w:rsidRDefault="004E4CE1">
      <w:r>
        <w:separator/>
      </w:r>
    </w:p>
  </w:endnote>
  <w:endnote w:type="continuationSeparator" w:id="0">
    <w:p w14:paraId="665D10B6" w14:textId="77777777" w:rsidR="004E4CE1" w:rsidRDefault="004E4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GHEA Grapalat">
    <w:panose1 w:val="02000506050000020003"/>
    <w:charset w:val="00"/>
    <w:family w:val="modern"/>
    <w:notTrueType/>
    <w:pitch w:val="variable"/>
    <w:sig w:usb0="A00006AF" w:usb1="5000204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46A6AF" w14:textId="77777777" w:rsidR="004E4CE1" w:rsidRDefault="004E4CE1">
      <w:r>
        <w:separator/>
      </w:r>
    </w:p>
  </w:footnote>
  <w:footnote w:type="continuationSeparator" w:id="0">
    <w:p w14:paraId="0C94AECC" w14:textId="77777777" w:rsidR="004E4CE1" w:rsidRDefault="004E4CE1">
      <w:r>
        <w:continuationSeparator/>
      </w:r>
    </w:p>
  </w:footnote>
  <w:footnote w:id="1">
    <w:p w14:paraId="34943ACD" w14:textId="0F756F23" w:rsidR="005A4C6A" w:rsidRDefault="005A4C6A" w:rsidP="00EA4B24">
      <w:pPr>
        <w:pStyle w:val="af2"/>
        <w:rPr>
          <w:rFonts w:ascii="GHEA Grapalat" w:hAnsi="GHEA Grapalat" w:cs="Sylfaen"/>
          <w:i/>
          <w:sz w:val="16"/>
          <w:szCs w:val="16"/>
          <w:lang w:val="en-US"/>
        </w:rPr>
      </w:pPr>
    </w:p>
    <w:p w14:paraId="27354A10" w14:textId="77777777" w:rsidR="005A4C6A" w:rsidRPr="00762340" w:rsidRDefault="005A4C6A" w:rsidP="00EA4B24">
      <w:pPr>
        <w:pStyle w:val="af2"/>
        <w:rPr>
          <w:rFonts w:ascii="Calibri" w:hAnsi="Calibri"/>
        </w:rPr>
      </w:pPr>
    </w:p>
  </w:footnote>
  <w:footnote w:id="2">
    <w:p w14:paraId="25169F5E" w14:textId="55E02081" w:rsidR="005A4C6A" w:rsidRDefault="005A4C6A" w:rsidP="003850A0">
      <w:pPr>
        <w:pStyle w:val="af2"/>
        <w:rPr>
          <w:rFonts w:ascii="GHEA Grapalat" w:hAnsi="GHEA Grapalat"/>
          <w:i/>
          <w:sz w:val="16"/>
          <w:szCs w:val="16"/>
          <w:vertAlign w:val="superscript"/>
          <w:lang w:val="af-ZA" w:eastAsia="en-US"/>
        </w:rPr>
      </w:pPr>
    </w:p>
    <w:p w14:paraId="124BDF57" w14:textId="77777777" w:rsidR="005A4C6A" w:rsidRPr="006265F4" w:rsidRDefault="005A4C6A" w:rsidP="003850A0">
      <w:pPr>
        <w:pStyle w:val="af2"/>
        <w:rPr>
          <w:lang w:val="en-US"/>
        </w:rPr>
      </w:pPr>
    </w:p>
  </w:footnote>
  <w:footnote w:id="3">
    <w:p w14:paraId="435B02AC" w14:textId="5D24356F" w:rsidR="005A4C6A" w:rsidRPr="006265F4" w:rsidRDefault="005A4C6A">
      <w:pPr>
        <w:pStyle w:val="af2"/>
      </w:pPr>
    </w:p>
  </w:footnote>
  <w:footnote w:id="4">
    <w:p w14:paraId="15824E90" w14:textId="5122D72A" w:rsidR="005A4C6A" w:rsidRPr="006265F4" w:rsidRDefault="005A4C6A" w:rsidP="00571F29">
      <w:pPr>
        <w:pStyle w:val="af2"/>
        <w:rPr>
          <w:rFonts w:ascii="Sylfaen" w:hAnsi="Sylfaen"/>
          <w:lang w:val="en-US"/>
        </w:rPr>
      </w:pPr>
    </w:p>
  </w:footnote>
  <w:footnote w:id="5">
    <w:p w14:paraId="7E21AE53" w14:textId="77777777" w:rsidR="005A4C6A" w:rsidRPr="006265F4" w:rsidRDefault="005A4C6A" w:rsidP="00EF4630">
      <w:pPr>
        <w:pStyle w:val="af2"/>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14:paraId="6D29A275" w14:textId="77777777" w:rsidR="005A4C6A" w:rsidRPr="00AB6289" w:rsidRDefault="005A4C6A" w:rsidP="00E74BF6">
      <w:pPr>
        <w:pStyle w:val="af2"/>
        <w:rPr>
          <w:lang w:val="af-ZA"/>
        </w:rPr>
      </w:pPr>
      <w:r w:rsidRPr="00AB6289">
        <w:rPr>
          <w:vertAlign w:val="superscript"/>
          <w:lang w:val="af-ZA"/>
        </w:rPr>
        <w:t>16</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footnote>
  <w:footnote w:id="7">
    <w:p w14:paraId="49F3B6F4" w14:textId="7D227269" w:rsidR="005A4C6A" w:rsidRPr="000B7538" w:rsidRDefault="005A4C6A" w:rsidP="00734132">
      <w:pPr>
        <w:pStyle w:val="af2"/>
        <w:rPr>
          <w:rFonts w:ascii="Calibri" w:hAnsi="Calibri"/>
        </w:rPr>
      </w:pPr>
    </w:p>
  </w:footnote>
  <w:footnote w:id="8">
    <w:p w14:paraId="79424135" w14:textId="77777777" w:rsidR="005A4C6A" w:rsidRPr="00BF58CA" w:rsidRDefault="005A4C6A" w:rsidP="005F1C06">
      <w:pPr>
        <w:pStyle w:val="af2"/>
        <w:rPr>
          <w:rFonts w:ascii="GHEA Grapalat" w:hAnsi="GHEA Grapalat"/>
          <w:i/>
          <w:sz w:val="16"/>
          <w:szCs w:val="16"/>
          <w:lang w:val="hy-AM"/>
        </w:rPr>
      </w:pPr>
    </w:p>
    <w:p w14:paraId="7DCC7BCC" w14:textId="77777777" w:rsidR="005A4C6A" w:rsidRPr="00B20703" w:rsidDel="006C3873" w:rsidRDefault="005A4C6A" w:rsidP="00CE3A99">
      <w:pPr>
        <w:rPr>
          <w:del w:id="6" w:author="User" w:date="2019-05-26T09:52:00Z"/>
          <w:rFonts w:ascii="GHEA Grapalat" w:hAnsi="GHEA Grapalat" w:cs="Sylfaen"/>
          <w:sz w:val="20"/>
          <w:lang w:val="hy-AM"/>
        </w:rPr>
      </w:pPr>
    </w:p>
  </w:footnote>
  <w:footnote w:id="9">
    <w:p w14:paraId="28B63088" w14:textId="2A9727EB" w:rsidR="005A4C6A" w:rsidRPr="006265F4" w:rsidRDefault="005A4C6A" w:rsidP="00B2572B">
      <w:pPr>
        <w:pStyle w:val="31"/>
        <w:spacing w:line="240" w:lineRule="auto"/>
        <w:ind w:firstLine="0"/>
        <w:rPr>
          <w:rFonts w:ascii="GHEA Grapalat" w:hAnsi="GHEA Grapalat" w:cs="Sylfaen"/>
          <w:i/>
          <w:sz w:val="16"/>
          <w:szCs w:val="16"/>
          <w:lang w:val="af-ZA"/>
        </w:rPr>
      </w:pPr>
    </w:p>
    <w:p w14:paraId="707088C7" w14:textId="77777777" w:rsidR="005A4C6A" w:rsidRPr="006265F4" w:rsidRDefault="005A4C6A" w:rsidP="00B2572B">
      <w:pPr>
        <w:ind w:right="309"/>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5A4C6A" w:rsidRPr="006265F4" w:rsidDel="00856FDE" w:rsidRDefault="005A4C6A" w:rsidP="00B2572B">
      <w:pPr>
        <w:pStyle w:val="af2"/>
        <w:rPr>
          <w:del w:id="9" w:author="User" w:date="2019-05-26T09:57:00Z"/>
          <w:i/>
          <w:lang w:val="af-ZA"/>
        </w:rPr>
      </w:pPr>
    </w:p>
  </w:footnote>
  <w:footnote w:id="10">
    <w:p w14:paraId="39FC6E4D" w14:textId="209FB616" w:rsidR="005A4C6A" w:rsidRPr="00C65A05" w:rsidRDefault="005A4C6A" w:rsidP="00C65A05">
      <w:pPr>
        <w:rPr>
          <w:rFonts w:ascii="GHEA Grapalat" w:hAnsi="GHEA Grapalat"/>
          <w:i/>
          <w:sz w:val="16"/>
          <w:lang w:val="hy-AM"/>
        </w:rPr>
      </w:pPr>
    </w:p>
  </w:footnote>
  <w:footnote w:id="11">
    <w:p w14:paraId="061729C7" w14:textId="77777777" w:rsidR="005A4C6A" w:rsidRPr="006265F4" w:rsidDel="007942E8" w:rsidRDefault="005A4C6A" w:rsidP="00071D1C">
      <w:pPr>
        <w:pStyle w:val="af2"/>
        <w:rPr>
          <w:del w:id="10"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2">
    <w:p w14:paraId="41AA5916" w14:textId="4FE51246" w:rsidR="005A4C6A" w:rsidRPr="006265F4" w:rsidRDefault="005A4C6A" w:rsidP="009123CA">
      <w:pPr>
        <w:pStyle w:val="af2"/>
        <w:rPr>
          <w:rFonts w:ascii="GHEA Grapalat" w:hAnsi="GHEA Grapalat"/>
          <w:i/>
          <w:sz w:val="16"/>
          <w:szCs w:val="24"/>
          <w:lang w:val="hy-AM" w:eastAsia="en-US"/>
        </w:rPr>
      </w:pPr>
      <w:r w:rsidRPr="006265F4">
        <w:rPr>
          <w:rFonts w:ascii="GHEA Grapalat" w:hAnsi="GHEA Grapalat"/>
          <w:i/>
          <w:sz w:val="16"/>
          <w:szCs w:val="24"/>
          <w:lang w:val="hy-AM" w:eastAsia="en-US"/>
        </w:rPr>
        <w:t xml:space="preserve"> </w:t>
      </w:r>
    </w:p>
    <w:p w14:paraId="3F2877C2" w14:textId="13CCA311" w:rsidR="005A4C6A" w:rsidRPr="006265F4" w:rsidDel="007942E8" w:rsidRDefault="005A4C6A" w:rsidP="009123CA">
      <w:pPr>
        <w:pStyle w:val="af2"/>
        <w:rPr>
          <w:del w:id="11" w:author="User" w:date="2019-05-26T10:03:00Z"/>
          <w:lang w:val="hy-AM"/>
        </w:rPr>
      </w:pPr>
      <w:r w:rsidRPr="006265F4">
        <w:rPr>
          <w:rFonts w:ascii="GHEA Grapalat" w:hAnsi="GHEA Grapalat"/>
          <w:i/>
          <w:sz w:val="16"/>
          <w:szCs w:val="24"/>
          <w:lang w:val="hy-AM" w:eastAsia="en-US"/>
        </w:rPr>
        <w:t>Եթե պայմանագի</w:t>
      </w:r>
    </w:p>
  </w:footnote>
  <w:footnote w:id="13">
    <w:p w14:paraId="0E87345B" w14:textId="3EAF92C3" w:rsidR="005A4C6A" w:rsidRPr="006265F4" w:rsidDel="007942E8" w:rsidRDefault="005A4C6A" w:rsidP="00071D1C">
      <w:pPr>
        <w:pStyle w:val="af2"/>
        <w:rPr>
          <w:del w:id="12" w:author="User" w:date="2019-05-26T10:04:00Z"/>
          <w:sz w:val="16"/>
          <w:szCs w:val="16"/>
          <w:lang w:val="hy-AM"/>
        </w:rPr>
      </w:pPr>
    </w:p>
  </w:footnote>
  <w:footnote w:id="14">
    <w:p w14:paraId="73F04998" w14:textId="35943776" w:rsidR="005A4C6A" w:rsidRPr="006265F4" w:rsidDel="002877FC" w:rsidRDefault="005A4C6A" w:rsidP="00071D1C">
      <w:pPr>
        <w:pStyle w:val="af2"/>
        <w:rPr>
          <w:del w:id="13" w:author="User" w:date="2019-05-26T10:04:00Z"/>
          <w:lang w:val="hy-AM"/>
        </w:rPr>
      </w:pPr>
    </w:p>
  </w:footnote>
  <w:footnote w:id="15">
    <w:p w14:paraId="64443172" w14:textId="5849CF88" w:rsidR="005A4C6A" w:rsidRPr="006265F4" w:rsidDel="002877FC" w:rsidRDefault="005A4C6A" w:rsidP="00071D1C">
      <w:pPr>
        <w:pStyle w:val="af2"/>
        <w:rPr>
          <w:del w:id="14" w:author="User" w:date="2019-05-26T10:04:00Z"/>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2008F6"/>
    <w:multiLevelType w:val="hybridMultilevel"/>
    <w:tmpl w:val="E4566F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num w:numId="1">
    <w:abstractNumId w:val="9"/>
  </w:num>
  <w:num w:numId="2">
    <w:abstractNumId w:val="11"/>
    <w:lvlOverride w:ilvl="0">
      <w:startOverride w:val="1"/>
    </w:lvlOverride>
    <w:lvlOverride w:ilvl="1"/>
    <w:lvlOverride w:ilvl="2"/>
    <w:lvlOverride w:ilvl="3"/>
    <w:lvlOverride w:ilvl="4"/>
    <w:lvlOverride w:ilvl="5"/>
    <w:lvlOverride w:ilvl="6"/>
    <w:lvlOverride w:ilvl="7"/>
    <w:lvlOverride w:ilvl="8"/>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5"/>
  </w:num>
  <w:num w:numId="7">
    <w:abstractNumId w:val="8"/>
  </w:num>
  <w:num w:numId="8">
    <w:abstractNumId w:val="6"/>
  </w:num>
  <w:num w:numId="9">
    <w:abstractNumId w:val="3"/>
  </w:num>
  <w:num w:numId="10">
    <w:abstractNumId w:val="4"/>
  </w:num>
  <w:num w:numId="11">
    <w:abstractNumId w:val="10"/>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745"/>
    <w:rsid w:val="00000958"/>
    <w:rsid w:val="00000F70"/>
    <w:rsid w:val="000013D6"/>
    <w:rsid w:val="000016BB"/>
    <w:rsid w:val="00002C23"/>
    <w:rsid w:val="00002DF6"/>
    <w:rsid w:val="000031E3"/>
    <w:rsid w:val="000033BC"/>
    <w:rsid w:val="00003DF0"/>
    <w:rsid w:val="000058CF"/>
    <w:rsid w:val="00005D30"/>
    <w:rsid w:val="000076A1"/>
    <w:rsid w:val="0000776B"/>
    <w:rsid w:val="00011AAD"/>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0E12"/>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D94"/>
    <w:rsid w:val="00052F61"/>
    <w:rsid w:val="000537FF"/>
    <w:rsid w:val="00053BFB"/>
    <w:rsid w:val="000545B4"/>
    <w:rsid w:val="000550DA"/>
    <w:rsid w:val="00055129"/>
    <w:rsid w:val="00055195"/>
    <w:rsid w:val="00055CC2"/>
    <w:rsid w:val="0005629A"/>
    <w:rsid w:val="00056516"/>
    <w:rsid w:val="00056AB4"/>
    <w:rsid w:val="00057264"/>
    <w:rsid w:val="00057941"/>
    <w:rsid w:val="000604CF"/>
    <w:rsid w:val="00060FB1"/>
    <w:rsid w:val="0006107F"/>
    <w:rsid w:val="0006220B"/>
    <w:rsid w:val="0006311D"/>
    <w:rsid w:val="00065C3B"/>
    <w:rsid w:val="00066403"/>
    <w:rsid w:val="000677B2"/>
    <w:rsid w:val="000704B9"/>
    <w:rsid w:val="00070DBB"/>
    <w:rsid w:val="00071D1C"/>
    <w:rsid w:val="000720D3"/>
    <w:rsid w:val="00072345"/>
    <w:rsid w:val="00073430"/>
    <w:rsid w:val="000735B0"/>
    <w:rsid w:val="00073A04"/>
    <w:rsid w:val="00073A09"/>
    <w:rsid w:val="00074278"/>
    <w:rsid w:val="00075997"/>
    <w:rsid w:val="00075C4A"/>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07A"/>
    <w:rsid w:val="00092D0A"/>
    <w:rsid w:val="0009380C"/>
    <w:rsid w:val="0009449B"/>
    <w:rsid w:val="000946A3"/>
    <w:rsid w:val="000952D8"/>
    <w:rsid w:val="00095EB1"/>
    <w:rsid w:val="00096865"/>
    <w:rsid w:val="00097DE8"/>
    <w:rsid w:val="000A37CE"/>
    <w:rsid w:val="000A5B16"/>
    <w:rsid w:val="000A69CC"/>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109"/>
    <w:rsid w:val="000C5A09"/>
    <w:rsid w:val="000C6F81"/>
    <w:rsid w:val="000C78C9"/>
    <w:rsid w:val="000D01E3"/>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4AE"/>
    <w:rsid w:val="000E7612"/>
    <w:rsid w:val="000E79BD"/>
    <w:rsid w:val="000F008F"/>
    <w:rsid w:val="000F109E"/>
    <w:rsid w:val="000F332D"/>
    <w:rsid w:val="000F338E"/>
    <w:rsid w:val="000F3939"/>
    <w:rsid w:val="000F3B31"/>
    <w:rsid w:val="000F3D76"/>
    <w:rsid w:val="000F494F"/>
    <w:rsid w:val="000F4B86"/>
    <w:rsid w:val="000F4D30"/>
    <w:rsid w:val="000F4D7B"/>
    <w:rsid w:val="000F5032"/>
    <w:rsid w:val="000F5900"/>
    <w:rsid w:val="000F6789"/>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1E7"/>
    <w:rsid w:val="001557AE"/>
    <w:rsid w:val="0015583C"/>
    <w:rsid w:val="0015589E"/>
    <w:rsid w:val="00155C35"/>
    <w:rsid w:val="001560F9"/>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1A8B"/>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C1B"/>
    <w:rsid w:val="00183FEA"/>
    <w:rsid w:val="00184D18"/>
    <w:rsid w:val="00184F17"/>
    <w:rsid w:val="00185684"/>
    <w:rsid w:val="0018591C"/>
    <w:rsid w:val="00185DF9"/>
    <w:rsid w:val="00191D5F"/>
    <w:rsid w:val="00192606"/>
    <w:rsid w:val="00192A1F"/>
    <w:rsid w:val="001932A7"/>
    <w:rsid w:val="00193728"/>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A7A"/>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1E62"/>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570C"/>
    <w:rsid w:val="002E67D3"/>
    <w:rsid w:val="002E7EE1"/>
    <w:rsid w:val="002F12E6"/>
    <w:rsid w:val="002F1AB3"/>
    <w:rsid w:val="002F2B23"/>
    <w:rsid w:val="002F2C5F"/>
    <w:rsid w:val="002F2CE0"/>
    <w:rsid w:val="002F2E53"/>
    <w:rsid w:val="002F35F5"/>
    <w:rsid w:val="002F35FE"/>
    <w:rsid w:val="002F6164"/>
    <w:rsid w:val="002F6FA0"/>
    <w:rsid w:val="002F7A7E"/>
    <w:rsid w:val="00301193"/>
    <w:rsid w:val="0030129D"/>
    <w:rsid w:val="00302CFB"/>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FDE"/>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3760E"/>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6841"/>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17C"/>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4CBA"/>
    <w:rsid w:val="003A5049"/>
    <w:rsid w:val="003A5533"/>
    <w:rsid w:val="003A57F0"/>
    <w:rsid w:val="003A5D95"/>
    <w:rsid w:val="003A62A4"/>
    <w:rsid w:val="003A645E"/>
    <w:rsid w:val="003A7A32"/>
    <w:rsid w:val="003A7FC7"/>
    <w:rsid w:val="003B0939"/>
    <w:rsid w:val="003B0D6E"/>
    <w:rsid w:val="003B1FC0"/>
    <w:rsid w:val="003B269F"/>
    <w:rsid w:val="003B2EDD"/>
    <w:rsid w:val="003B3A13"/>
    <w:rsid w:val="003B4A74"/>
    <w:rsid w:val="003B585C"/>
    <w:rsid w:val="003B5AE9"/>
    <w:rsid w:val="003B60D5"/>
    <w:rsid w:val="003B6791"/>
    <w:rsid w:val="003B681E"/>
    <w:rsid w:val="003B7086"/>
    <w:rsid w:val="003B7C70"/>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86C"/>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59F"/>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BD9"/>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2EAD"/>
    <w:rsid w:val="004134BB"/>
    <w:rsid w:val="00413A8A"/>
    <w:rsid w:val="00413F9D"/>
    <w:rsid w:val="00414652"/>
    <w:rsid w:val="00416F1E"/>
    <w:rsid w:val="00417553"/>
    <w:rsid w:val="004175B6"/>
    <w:rsid w:val="004177EC"/>
    <w:rsid w:val="0042084B"/>
    <w:rsid w:val="004217FE"/>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363"/>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7749D"/>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B30"/>
    <w:rsid w:val="00496E18"/>
    <w:rsid w:val="004974D8"/>
    <w:rsid w:val="004A08CB"/>
    <w:rsid w:val="004A1734"/>
    <w:rsid w:val="004A1C5D"/>
    <w:rsid w:val="004A3051"/>
    <w:rsid w:val="004A3A81"/>
    <w:rsid w:val="004A5FDB"/>
    <w:rsid w:val="004A712A"/>
    <w:rsid w:val="004A7722"/>
    <w:rsid w:val="004B2363"/>
    <w:rsid w:val="004B28E1"/>
    <w:rsid w:val="004B2F56"/>
    <w:rsid w:val="004B383E"/>
    <w:rsid w:val="004B4580"/>
    <w:rsid w:val="004B4AC8"/>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4CE1"/>
    <w:rsid w:val="004E54F5"/>
    <w:rsid w:val="004E5843"/>
    <w:rsid w:val="004E6A12"/>
    <w:rsid w:val="004E6DCC"/>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37A"/>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76B"/>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4C66"/>
    <w:rsid w:val="005450DA"/>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C10"/>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1BEF"/>
    <w:rsid w:val="00592A50"/>
    <w:rsid w:val="005939DE"/>
    <w:rsid w:val="0059400C"/>
    <w:rsid w:val="0059404D"/>
    <w:rsid w:val="00594FEE"/>
    <w:rsid w:val="00595213"/>
    <w:rsid w:val="005953F4"/>
    <w:rsid w:val="00595DB1"/>
    <w:rsid w:val="00595DBF"/>
    <w:rsid w:val="005960B4"/>
    <w:rsid w:val="0059636E"/>
    <w:rsid w:val="005A1236"/>
    <w:rsid w:val="005A16C6"/>
    <w:rsid w:val="005A1D54"/>
    <w:rsid w:val="005A3A35"/>
    <w:rsid w:val="005A3DC6"/>
    <w:rsid w:val="005A3EB8"/>
    <w:rsid w:val="005A3EDC"/>
    <w:rsid w:val="005A4C6A"/>
    <w:rsid w:val="005A51C8"/>
    <w:rsid w:val="005A5B64"/>
    <w:rsid w:val="005A64FF"/>
    <w:rsid w:val="005A72DB"/>
    <w:rsid w:val="005A765C"/>
    <w:rsid w:val="005A7FD2"/>
    <w:rsid w:val="005B1797"/>
    <w:rsid w:val="005B18D8"/>
    <w:rsid w:val="005B1CFC"/>
    <w:rsid w:val="005B1DD6"/>
    <w:rsid w:val="005B1E95"/>
    <w:rsid w:val="005B20E7"/>
    <w:rsid w:val="005B598A"/>
    <w:rsid w:val="005B6B3E"/>
    <w:rsid w:val="005B7350"/>
    <w:rsid w:val="005C1C00"/>
    <w:rsid w:val="005C2F7E"/>
    <w:rsid w:val="005C4C12"/>
    <w:rsid w:val="005C4EBF"/>
    <w:rsid w:val="005C6159"/>
    <w:rsid w:val="005D00A5"/>
    <w:rsid w:val="005D00D6"/>
    <w:rsid w:val="005D0541"/>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674"/>
    <w:rsid w:val="005E6D42"/>
    <w:rsid w:val="005F0CA9"/>
    <w:rsid w:val="005F1793"/>
    <w:rsid w:val="005F1B96"/>
    <w:rsid w:val="005F1C06"/>
    <w:rsid w:val="005F1D53"/>
    <w:rsid w:val="005F1DBB"/>
    <w:rsid w:val="005F1F95"/>
    <w:rsid w:val="005F35FC"/>
    <w:rsid w:val="005F425D"/>
    <w:rsid w:val="005F53F2"/>
    <w:rsid w:val="005F7C1D"/>
    <w:rsid w:val="00600DD3"/>
    <w:rsid w:val="00604A3A"/>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949"/>
    <w:rsid w:val="00635D52"/>
    <w:rsid w:val="00637DAB"/>
    <w:rsid w:val="00641AD5"/>
    <w:rsid w:val="00642402"/>
    <w:rsid w:val="00642EFE"/>
    <w:rsid w:val="00643B49"/>
    <w:rsid w:val="00644CE2"/>
    <w:rsid w:val="00645F1E"/>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6C48"/>
    <w:rsid w:val="006675F2"/>
    <w:rsid w:val="00667A56"/>
    <w:rsid w:val="0067102D"/>
    <w:rsid w:val="00671A82"/>
    <w:rsid w:val="0067229B"/>
    <w:rsid w:val="00673763"/>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9F9"/>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5365"/>
    <w:rsid w:val="00735BBE"/>
    <w:rsid w:val="00736A43"/>
    <w:rsid w:val="00737986"/>
    <w:rsid w:val="00737B2F"/>
    <w:rsid w:val="00737D93"/>
    <w:rsid w:val="0074030F"/>
    <w:rsid w:val="00740919"/>
    <w:rsid w:val="00741211"/>
    <w:rsid w:val="0074145B"/>
    <w:rsid w:val="00741823"/>
    <w:rsid w:val="007431AB"/>
    <w:rsid w:val="0074334C"/>
    <w:rsid w:val="00744742"/>
    <w:rsid w:val="00744D01"/>
    <w:rsid w:val="00745561"/>
    <w:rsid w:val="00747893"/>
    <w:rsid w:val="00750406"/>
    <w:rsid w:val="0075067F"/>
    <w:rsid w:val="00750AED"/>
    <w:rsid w:val="00751116"/>
    <w:rsid w:val="007525C0"/>
    <w:rsid w:val="00753522"/>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4BD"/>
    <w:rsid w:val="0077364F"/>
    <w:rsid w:val="00774C67"/>
    <w:rsid w:val="00774D8A"/>
    <w:rsid w:val="0077504D"/>
    <w:rsid w:val="007760A5"/>
    <w:rsid w:val="00776E6C"/>
    <w:rsid w:val="007811AE"/>
    <w:rsid w:val="007813EB"/>
    <w:rsid w:val="00781688"/>
    <w:rsid w:val="0078192C"/>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35C"/>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9CB"/>
    <w:rsid w:val="007F1F51"/>
    <w:rsid w:val="007F281F"/>
    <w:rsid w:val="007F3395"/>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09C7"/>
    <w:rsid w:val="00811D16"/>
    <w:rsid w:val="008128C9"/>
    <w:rsid w:val="00814170"/>
    <w:rsid w:val="00814DBD"/>
    <w:rsid w:val="00816505"/>
    <w:rsid w:val="00817216"/>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668"/>
    <w:rsid w:val="00842193"/>
    <w:rsid w:val="00842CDF"/>
    <w:rsid w:val="00842DEA"/>
    <w:rsid w:val="008435A4"/>
    <w:rsid w:val="008435DB"/>
    <w:rsid w:val="00843892"/>
    <w:rsid w:val="00844434"/>
    <w:rsid w:val="00845AA5"/>
    <w:rsid w:val="00847A3E"/>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33"/>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E96"/>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AB5"/>
    <w:rsid w:val="008B4DB1"/>
    <w:rsid w:val="008B4FDA"/>
    <w:rsid w:val="008B62C8"/>
    <w:rsid w:val="008B73CD"/>
    <w:rsid w:val="008C04AD"/>
    <w:rsid w:val="008C0E12"/>
    <w:rsid w:val="008C17DA"/>
    <w:rsid w:val="008C343E"/>
    <w:rsid w:val="008C353D"/>
    <w:rsid w:val="008C417C"/>
    <w:rsid w:val="008C5FC1"/>
    <w:rsid w:val="008C693A"/>
    <w:rsid w:val="008C6A78"/>
    <w:rsid w:val="008C7473"/>
    <w:rsid w:val="008C750C"/>
    <w:rsid w:val="008D0121"/>
    <w:rsid w:val="008D0870"/>
    <w:rsid w:val="008D0C85"/>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4982"/>
    <w:rsid w:val="008E5B7C"/>
    <w:rsid w:val="008E5C09"/>
    <w:rsid w:val="008E60B3"/>
    <w:rsid w:val="008E6FAB"/>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2973"/>
    <w:rsid w:val="009334DB"/>
    <w:rsid w:val="009335A0"/>
    <w:rsid w:val="009341D8"/>
    <w:rsid w:val="0093460D"/>
    <w:rsid w:val="00934B33"/>
    <w:rsid w:val="00935003"/>
    <w:rsid w:val="009354D8"/>
    <w:rsid w:val="00936000"/>
    <w:rsid w:val="009365B5"/>
    <w:rsid w:val="00936B05"/>
    <w:rsid w:val="0093713C"/>
    <w:rsid w:val="009374A0"/>
    <w:rsid w:val="00937B6A"/>
    <w:rsid w:val="00937F5E"/>
    <w:rsid w:val="00940C2A"/>
    <w:rsid w:val="00941136"/>
    <w:rsid w:val="009414B2"/>
    <w:rsid w:val="00941728"/>
    <w:rsid w:val="00941924"/>
    <w:rsid w:val="0094684E"/>
    <w:rsid w:val="009471C4"/>
    <w:rsid w:val="00947660"/>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81B"/>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1B16"/>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2ADE"/>
    <w:rsid w:val="00A04DB0"/>
    <w:rsid w:val="00A065B0"/>
    <w:rsid w:val="00A0752B"/>
    <w:rsid w:val="00A10D1E"/>
    <w:rsid w:val="00A10D1F"/>
    <w:rsid w:val="00A112E2"/>
    <w:rsid w:val="00A1152B"/>
    <w:rsid w:val="00A11BD0"/>
    <w:rsid w:val="00A11F49"/>
    <w:rsid w:val="00A1295D"/>
    <w:rsid w:val="00A12A5E"/>
    <w:rsid w:val="00A12C95"/>
    <w:rsid w:val="00A14697"/>
    <w:rsid w:val="00A14ED9"/>
    <w:rsid w:val="00A150A9"/>
    <w:rsid w:val="00A161E3"/>
    <w:rsid w:val="00A1623D"/>
    <w:rsid w:val="00A20B69"/>
    <w:rsid w:val="00A222D7"/>
    <w:rsid w:val="00A22548"/>
    <w:rsid w:val="00A22EB5"/>
    <w:rsid w:val="00A232D9"/>
    <w:rsid w:val="00A23E8C"/>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476"/>
    <w:rsid w:val="00A4360B"/>
    <w:rsid w:val="00A43BF6"/>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19C"/>
    <w:rsid w:val="00A70355"/>
    <w:rsid w:val="00A7178B"/>
    <w:rsid w:val="00A71BBC"/>
    <w:rsid w:val="00A71D81"/>
    <w:rsid w:val="00A731B5"/>
    <w:rsid w:val="00A73661"/>
    <w:rsid w:val="00A738F6"/>
    <w:rsid w:val="00A747D4"/>
    <w:rsid w:val="00A74B2F"/>
    <w:rsid w:val="00A74D0E"/>
    <w:rsid w:val="00A75EDB"/>
    <w:rsid w:val="00A76200"/>
    <w:rsid w:val="00A76C15"/>
    <w:rsid w:val="00A779D8"/>
    <w:rsid w:val="00A8134C"/>
    <w:rsid w:val="00A81620"/>
    <w:rsid w:val="00A81DD5"/>
    <w:rsid w:val="00A8328A"/>
    <w:rsid w:val="00A85E5D"/>
    <w:rsid w:val="00A87140"/>
    <w:rsid w:val="00A905A7"/>
    <w:rsid w:val="00A9072D"/>
    <w:rsid w:val="00A9134F"/>
    <w:rsid w:val="00A913A7"/>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5DD5"/>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2D29"/>
    <w:rsid w:val="00B333DF"/>
    <w:rsid w:val="00B34976"/>
    <w:rsid w:val="00B36E56"/>
    <w:rsid w:val="00B37250"/>
    <w:rsid w:val="00B40121"/>
    <w:rsid w:val="00B40233"/>
    <w:rsid w:val="00B413A8"/>
    <w:rsid w:val="00B425F0"/>
    <w:rsid w:val="00B4364F"/>
    <w:rsid w:val="00B44A67"/>
    <w:rsid w:val="00B44DC4"/>
    <w:rsid w:val="00B458C8"/>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917"/>
    <w:rsid w:val="00B61677"/>
    <w:rsid w:val="00B62020"/>
    <w:rsid w:val="00B62122"/>
    <w:rsid w:val="00B6283F"/>
    <w:rsid w:val="00B62D06"/>
    <w:rsid w:val="00B62DDA"/>
    <w:rsid w:val="00B63078"/>
    <w:rsid w:val="00B64118"/>
    <w:rsid w:val="00B64BF8"/>
    <w:rsid w:val="00B65733"/>
    <w:rsid w:val="00B66C0B"/>
    <w:rsid w:val="00B67736"/>
    <w:rsid w:val="00B67CCD"/>
    <w:rsid w:val="00B71D73"/>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D8A"/>
    <w:rsid w:val="00B95FE0"/>
    <w:rsid w:val="00B96B73"/>
    <w:rsid w:val="00B97237"/>
    <w:rsid w:val="00B975FA"/>
    <w:rsid w:val="00B9796D"/>
    <w:rsid w:val="00B97D91"/>
    <w:rsid w:val="00BA1353"/>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8D0"/>
    <w:rsid w:val="00BE3F61"/>
    <w:rsid w:val="00BE439E"/>
    <w:rsid w:val="00BE45B6"/>
    <w:rsid w:val="00BE54A9"/>
    <w:rsid w:val="00BE557F"/>
    <w:rsid w:val="00BE6363"/>
    <w:rsid w:val="00BE6F5D"/>
    <w:rsid w:val="00BE7276"/>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9EA"/>
    <w:rsid w:val="00C14F1A"/>
    <w:rsid w:val="00C156C3"/>
    <w:rsid w:val="00C15BC3"/>
    <w:rsid w:val="00C16602"/>
    <w:rsid w:val="00C16F3F"/>
    <w:rsid w:val="00C17414"/>
    <w:rsid w:val="00C207A1"/>
    <w:rsid w:val="00C2136E"/>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49A"/>
    <w:rsid w:val="00C3797F"/>
    <w:rsid w:val="00C4095B"/>
    <w:rsid w:val="00C41159"/>
    <w:rsid w:val="00C41477"/>
    <w:rsid w:val="00C43213"/>
    <w:rsid w:val="00C4327F"/>
    <w:rsid w:val="00C43524"/>
    <w:rsid w:val="00C435DD"/>
    <w:rsid w:val="00C4487D"/>
    <w:rsid w:val="00C45620"/>
    <w:rsid w:val="00C4599B"/>
    <w:rsid w:val="00C464BA"/>
    <w:rsid w:val="00C474D6"/>
    <w:rsid w:val="00C47611"/>
    <w:rsid w:val="00C4795F"/>
    <w:rsid w:val="00C47D72"/>
    <w:rsid w:val="00C50C5B"/>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09C7"/>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24ED"/>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3A5"/>
    <w:rsid w:val="00CC0A8D"/>
    <w:rsid w:val="00CC16CF"/>
    <w:rsid w:val="00CC2E47"/>
    <w:rsid w:val="00CC32EA"/>
    <w:rsid w:val="00CC3419"/>
    <w:rsid w:val="00CC3A77"/>
    <w:rsid w:val="00CC43F3"/>
    <w:rsid w:val="00CC49B7"/>
    <w:rsid w:val="00CC518E"/>
    <w:rsid w:val="00CC73F0"/>
    <w:rsid w:val="00CC7693"/>
    <w:rsid w:val="00CD043A"/>
    <w:rsid w:val="00CD1611"/>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6DA6"/>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7ED"/>
    <w:rsid w:val="00D104E6"/>
    <w:rsid w:val="00D10B0C"/>
    <w:rsid w:val="00D11611"/>
    <w:rsid w:val="00D132BC"/>
    <w:rsid w:val="00D14B02"/>
    <w:rsid w:val="00D150B0"/>
    <w:rsid w:val="00D15272"/>
    <w:rsid w:val="00D15ED6"/>
    <w:rsid w:val="00D161B8"/>
    <w:rsid w:val="00D1701F"/>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9AE"/>
    <w:rsid w:val="00D33F62"/>
    <w:rsid w:val="00D359EB"/>
    <w:rsid w:val="00D362DB"/>
    <w:rsid w:val="00D36D97"/>
    <w:rsid w:val="00D371A7"/>
    <w:rsid w:val="00D37EBB"/>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4F92"/>
    <w:rsid w:val="00D7538E"/>
    <w:rsid w:val="00D758CA"/>
    <w:rsid w:val="00D75F27"/>
    <w:rsid w:val="00D76BBA"/>
    <w:rsid w:val="00D770E9"/>
    <w:rsid w:val="00D77ADB"/>
    <w:rsid w:val="00D77EF7"/>
    <w:rsid w:val="00D815D1"/>
    <w:rsid w:val="00D81660"/>
    <w:rsid w:val="00D81962"/>
    <w:rsid w:val="00D820D2"/>
    <w:rsid w:val="00D82C82"/>
    <w:rsid w:val="00D82DAD"/>
    <w:rsid w:val="00D83043"/>
    <w:rsid w:val="00D8313C"/>
    <w:rsid w:val="00D84287"/>
    <w:rsid w:val="00D84865"/>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0B7A"/>
    <w:rsid w:val="00DB2BCC"/>
    <w:rsid w:val="00DB33E7"/>
    <w:rsid w:val="00DB3E17"/>
    <w:rsid w:val="00DB41B7"/>
    <w:rsid w:val="00DB4273"/>
    <w:rsid w:val="00DB4CC7"/>
    <w:rsid w:val="00DB4EFF"/>
    <w:rsid w:val="00DB64C8"/>
    <w:rsid w:val="00DB6D02"/>
    <w:rsid w:val="00DB7167"/>
    <w:rsid w:val="00DC1B3F"/>
    <w:rsid w:val="00DC3470"/>
    <w:rsid w:val="00DC5233"/>
    <w:rsid w:val="00DC5332"/>
    <w:rsid w:val="00DC567F"/>
    <w:rsid w:val="00DC59F5"/>
    <w:rsid w:val="00DC6663"/>
    <w:rsid w:val="00DC6FEB"/>
    <w:rsid w:val="00DC769E"/>
    <w:rsid w:val="00DC7A3F"/>
    <w:rsid w:val="00DC7FFE"/>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17"/>
    <w:rsid w:val="00E222A7"/>
    <w:rsid w:val="00E2245F"/>
    <w:rsid w:val="00E22E51"/>
    <w:rsid w:val="00E23921"/>
    <w:rsid w:val="00E23A9A"/>
    <w:rsid w:val="00E23F7F"/>
    <w:rsid w:val="00E2406F"/>
    <w:rsid w:val="00E242FF"/>
    <w:rsid w:val="00E24B16"/>
    <w:rsid w:val="00E24EBF"/>
    <w:rsid w:val="00E2520F"/>
    <w:rsid w:val="00E25D59"/>
    <w:rsid w:val="00E2620A"/>
    <w:rsid w:val="00E26A48"/>
    <w:rsid w:val="00E26DCE"/>
    <w:rsid w:val="00E30D12"/>
    <w:rsid w:val="00E31A0F"/>
    <w:rsid w:val="00E326DD"/>
    <w:rsid w:val="00E327B8"/>
    <w:rsid w:val="00E33102"/>
    <w:rsid w:val="00E34189"/>
    <w:rsid w:val="00E34F0D"/>
    <w:rsid w:val="00E35ADE"/>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474AA"/>
    <w:rsid w:val="00E51117"/>
    <w:rsid w:val="00E51EEA"/>
    <w:rsid w:val="00E5348C"/>
    <w:rsid w:val="00E54297"/>
    <w:rsid w:val="00E54B2C"/>
    <w:rsid w:val="00E5510F"/>
    <w:rsid w:val="00E57AF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CEE"/>
    <w:rsid w:val="00E72106"/>
    <w:rsid w:val="00E73B1B"/>
    <w:rsid w:val="00E74033"/>
    <w:rsid w:val="00E74264"/>
    <w:rsid w:val="00E747D1"/>
    <w:rsid w:val="00E749B7"/>
    <w:rsid w:val="00E74BF6"/>
    <w:rsid w:val="00E7522C"/>
    <w:rsid w:val="00E7544B"/>
    <w:rsid w:val="00E765B7"/>
    <w:rsid w:val="00E76F31"/>
    <w:rsid w:val="00E77EEE"/>
    <w:rsid w:val="00E8042C"/>
    <w:rsid w:val="00E805B6"/>
    <w:rsid w:val="00E81D32"/>
    <w:rsid w:val="00E83BAF"/>
    <w:rsid w:val="00E84171"/>
    <w:rsid w:val="00E85A49"/>
    <w:rsid w:val="00E866F1"/>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236B"/>
    <w:rsid w:val="00EA3E33"/>
    <w:rsid w:val="00EA3FD0"/>
    <w:rsid w:val="00EA40DF"/>
    <w:rsid w:val="00EA4B24"/>
    <w:rsid w:val="00EA4FCB"/>
    <w:rsid w:val="00EA58C8"/>
    <w:rsid w:val="00EA625E"/>
    <w:rsid w:val="00EA68B2"/>
    <w:rsid w:val="00EA7474"/>
    <w:rsid w:val="00EA7727"/>
    <w:rsid w:val="00EA7FA5"/>
    <w:rsid w:val="00EB07BB"/>
    <w:rsid w:val="00EB0B3D"/>
    <w:rsid w:val="00EB166B"/>
    <w:rsid w:val="00EB25F3"/>
    <w:rsid w:val="00EB2AE8"/>
    <w:rsid w:val="00EB35E7"/>
    <w:rsid w:val="00EB395D"/>
    <w:rsid w:val="00EB42B2"/>
    <w:rsid w:val="00EB487B"/>
    <w:rsid w:val="00EB5989"/>
    <w:rsid w:val="00EB5F02"/>
    <w:rsid w:val="00EB602D"/>
    <w:rsid w:val="00EB6064"/>
    <w:rsid w:val="00EB6314"/>
    <w:rsid w:val="00EB6684"/>
    <w:rsid w:val="00EB6E54"/>
    <w:rsid w:val="00EC00CA"/>
    <w:rsid w:val="00EC0C4F"/>
    <w:rsid w:val="00EC11F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D76"/>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B38"/>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0E83"/>
    <w:rsid w:val="00F61898"/>
    <w:rsid w:val="00F61A9D"/>
    <w:rsid w:val="00F61D7A"/>
    <w:rsid w:val="00F62BFB"/>
    <w:rsid w:val="00F63223"/>
    <w:rsid w:val="00F64BF8"/>
    <w:rsid w:val="00F64DF9"/>
    <w:rsid w:val="00F658E7"/>
    <w:rsid w:val="00F676CB"/>
    <w:rsid w:val="00F67946"/>
    <w:rsid w:val="00F67CD4"/>
    <w:rsid w:val="00F7009A"/>
    <w:rsid w:val="00F70A3D"/>
    <w:rsid w:val="00F70AD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0A"/>
    <w:rsid w:val="00F871C2"/>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52F"/>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48F"/>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pPr>
      <w:widowControl w:val="0"/>
      <w:adjustRightInd w:val="0"/>
      <w:spacing w:line="360" w:lineRule="atLeast"/>
      <w:jc w:val="both"/>
      <w:textAlignment w:val="baseline"/>
    </w:pPr>
    <w:rPr>
      <w:sz w:val="24"/>
      <w:szCs w:val="24"/>
      <w:lang w:val="ru-RU" w:eastAsia="ru-RU"/>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pPr>
    <w:rPr>
      <w:rFonts w:ascii="Baltica" w:hAnsi="Baltica"/>
      <w:sz w:val="20"/>
      <w:szCs w:val="20"/>
      <w:lang w:val="af-ZA"/>
    </w:rPr>
  </w:style>
  <w:style w:type="paragraph" w:customStyle="1" w:styleId="Char">
    <w:name w:val="Char"/>
    <w:basedOn w:val="a"/>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widowControl w:val="0"/>
      <w:autoSpaceDE w:val="0"/>
      <w:autoSpaceDN w:val="0"/>
      <w:adjustRightInd w:val="0"/>
      <w:spacing w:line="360" w:lineRule="atLeast"/>
      <w:jc w:val="both"/>
      <w:textAlignment w:val="baseline"/>
    </w:pPr>
    <w:rPr>
      <w:rFonts w:ascii="Arial Unicode" w:hAnsi="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rPr>
  </w:style>
  <w:style w:type="paragraph" w:styleId="ad">
    <w:name w:val="header"/>
    <w:basedOn w:val="a"/>
    <w:link w:val="ae"/>
    <w:rsid w:val="00096865"/>
    <w:pPr>
      <w:tabs>
        <w:tab w:val="center" w:pos="4153"/>
        <w:tab w:val="right" w:pos="8306"/>
      </w:tabs>
    </w:pPr>
    <w:rPr>
      <w:sz w:val="20"/>
      <w:szCs w:val="20"/>
      <w:lang w:val="en-AU"/>
    </w:rPr>
  </w:style>
  <w:style w:type="paragraph" w:styleId="33">
    <w:name w:val="Body Text 3"/>
    <w:basedOn w:val="a"/>
    <w:link w:val="34"/>
    <w:rsid w:val="00096865"/>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pPr>
      <w:widowControl w:val="0"/>
      <w:adjustRightInd w:val="0"/>
      <w:spacing w:line="360" w:lineRule="atLeast"/>
      <w:jc w:val="both"/>
      <w:textAlignment w:val="baseline"/>
    </w:pPr>
    <w:rPr>
      <w:rFonts w:ascii="Times Armenian" w:hAnsi="Times Armenian"/>
      <w:sz w:val="24"/>
      <w:lang w:val="ru-RU" w:eastAsia="ru-RU"/>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a"/>
    <w:link w:val="aff0"/>
    <w:uiPriority w:val="34"/>
    <w:qFormat/>
    <w:rsid w:val="00731D26"/>
    <w:pPr>
      <w:ind w:left="720"/>
    </w:pPr>
    <w:rPr>
      <w:rFonts w:ascii="Times Armenian" w:hAnsi="Times Armenian"/>
      <w:lang w:val="x-none"/>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ind w:left="4500" w:right="98"/>
      <w:jc w:val="right"/>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pPr>
    <w:rPr>
      <w:rFonts w:ascii="Times Armenian" w:hAnsi="Times Armenian"/>
    </w:rPr>
  </w:style>
  <w:style w:type="paragraph" w:customStyle="1" w:styleId="Normal2">
    <w:name w:val="Normal+2"/>
    <w:basedOn w:val="a"/>
    <w:next w:val="a"/>
    <w:rsid w:val="00536BFB"/>
    <w:pPr>
      <w:autoSpaceDE w:val="0"/>
      <w:autoSpaceDN w:val="0"/>
    </w:pPr>
    <w:rPr>
      <w:rFonts w:ascii="Times Armenian" w:hAnsi="Times Armenian"/>
    </w:rPr>
  </w:style>
  <w:style w:type="paragraph" w:customStyle="1" w:styleId="CharCharCharChar">
    <w:name w:val="Знак Знак Знак Char Char Char Char Знак Знак Знак"/>
    <w:basedOn w:val="a"/>
    <w:rsid w:val="00536BFB"/>
    <w:pPr>
      <w:bidi/>
      <w:spacing w:after="160" w:line="240" w:lineRule="exact"/>
    </w:pPr>
    <w:rPr>
      <w:sz w:val="20"/>
      <w:szCs w:val="20"/>
      <w:lang w:val="en-GB"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pPr>
    <w:rPr>
      <w:rFonts w:ascii="Arial" w:hAnsi="Arial" w:cs="Arial"/>
      <w:b/>
      <w:sz w:val="20"/>
      <w:szCs w:val="20"/>
      <w:lang w:val="en-GB"/>
    </w:rPr>
  </w:style>
  <w:style w:type="character" w:customStyle="1" w:styleId="aff0">
    <w:name w:val="Абзац списка Знак"/>
    <w:aliases w:val="Table no. List Paragraph Знак,Bullet1 Знак,References Знак,List Paragraph (numbered (a)) Знак,IBL List Paragraph Знак,List Paragraph nowy Знак,Numbered List Paragraph Знак,Akapit z listą BS Знак,List Paragraph 1 Знак,Абзац списка3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UnresolvedMention1">
    <w:name w:val="Unresolved Mention1"/>
    <w:basedOn w:val="a0"/>
    <w:uiPriority w:val="99"/>
    <w:semiHidden/>
    <w:unhideWhenUsed/>
    <w:rsid w:val="00C3749A"/>
    <w:rPr>
      <w:color w:val="605E5C"/>
      <w:shd w:val="clear" w:color="auto" w:fill="E1DFDD"/>
    </w:rPr>
  </w:style>
  <w:style w:type="paragraph" w:customStyle="1" w:styleId="DefaultParagraphFontParaChar">
    <w:name w:val="Default Paragraph Font Para Char"/>
    <w:basedOn w:val="a"/>
    <w:locked/>
    <w:rsid w:val="000C4109"/>
    <w:pPr>
      <w:widowControl/>
      <w:adjustRightInd/>
      <w:spacing w:after="160" w:line="240" w:lineRule="auto"/>
      <w:jc w:val="left"/>
      <w:textAlignment w:val="auto"/>
    </w:pPr>
    <w:rPr>
      <w:rFonts w:ascii="Verdana" w:eastAsia="Batang" w:hAnsi="Verdana" w:cs="Verdana"/>
      <w:lang w:val="en-GB" w:eastAsia="en-US"/>
    </w:rPr>
  </w:style>
  <w:style w:type="paragraph" w:customStyle="1" w:styleId="CharChar1Char">
    <w:name w:val="Char Char1 Char Знак Знак"/>
    <w:basedOn w:val="a"/>
    <w:rsid w:val="000C4109"/>
    <w:pPr>
      <w:widowControl/>
      <w:adjustRightInd/>
      <w:spacing w:after="160" w:line="240" w:lineRule="exact"/>
      <w:jc w:val="left"/>
      <w:textAlignment w:val="auto"/>
    </w:pPr>
    <w:rPr>
      <w:rFonts w:ascii="Arial" w:hAnsi="Arial" w:cs="Arial"/>
      <w:sz w:val="20"/>
      <w:szCs w:val="20"/>
      <w:lang w:val="en-US" w:eastAsia="en-US"/>
    </w:rPr>
  </w:style>
  <w:style w:type="paragraph" w:styleId="HTML">
    <w:name w:val="HTML Preformatted"/>
    <w:basedOn w:val="a"/>
    <w:link w:val="HTML0"/>
    <w:unhideWhenUsed/>
    <w:rsid w:val="000C410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textAlignment w:val="auto"/>
    </w:pPr>
    <w:rPr>
      <w:rFonts w:ascii="Courier New" w:hAnsi="Courier New"/>
      <w:sz w:val="20"/>
      <w:szCs w:val="20"/>
      <w:lang w:val="en-US" w:eastAsia="en-US"/>
    </w:rPr>
  </w:style>
  <w:style w:type="character" w:customStyle="1" w:styleId="HTML0">
    <w:name w:val="Стандартный HTML Знак"/>
    <w:basedOn w:val="a0"/>
    <w:link w:val="HTML"/>
    <w:rsid w:val="000C4109"/>
    <w:rPr>
      <w:rFonts w:ascii="Courier New" w:hAnsi="Courier New"/>
    </w:rPr>
  </w:style>
  <w:style w:type="character" w:customStyle="1" w:styleId="rvts9">
    <w:name w:val="rvts9"/>
    <w:basedOn w:val="a0"/>
    <w:rsid w:val="000C4109"/>
  </w:style>
  <w:style w:type="paragraph" w:customStyle="1" w:styleId="ListParagraph1">
    <w:name w:val="List Paragraph1"/>
    <w:basedOn w:val="a"/>
    <w:qFormat/>
    <w:rsid w:val="000C4109"/>
    <w:pPr>
      <w:widowControl/>
      <w:adjustRightInd/>
      <w:spacing w:line="240" w:lineRule="auto"/>
      <w:ind w:left="720"/>
      <w:contextualSpacing/>
      <w:jc w:val="left"/>
      <w:textAlignment w:val="auto"/>
    </w:pPr>
    <w:rPr>
      <w:lang w:val="en-US" w:eastAsia="en-US"/>
    </w:rPr>
  </w:style>
  <w:style w:type="character" w:customStyle="1" w:styleId="apple-converted-space">
    <w:name w:val="apple-converted-space"/>
    <w:rsid w:val="000C4109"/>
  </w:style>
  <w:style w:type="character" w:customStyle="1" w:styleId="apple-style-span">
    <w:name w:val="apple-style-span"/>
    <w:rsid w:val="000C4109"/>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0719051">
      <w:bodyDiv w:val="1"/>
      <w:marLeft w:val="0"/>
      <w:marRight w:val="0"/>
      <w:marTop w:val="0"/>
      <w:marBottom w:val="0"/>
      <w:divBdr>
        <w:top w:val="none" w:sz="0" w:space="0" w:color="auto"/>
        <w:left w:val="none" w:sz="0" w:space="0" w:color="auto"/>
        <w:bottom w:val="none" w:sz="0" w:space="0" w:color="auto"/>
        <w:right w:val="none" w:sz="0" w:space="0" w:color="auto"/>
      </w:divBdr>
    </w:div>
    <w:div w:id="210504830">
      <w:bodyDiv w:val="1"/>
      <w:marLeft w:val="0"/>
      <w:marRight w:val="0"/>
      <w:marTop w:val="0"/>
      <w:marBottom w:val="0"/>
      <w:divBdr>
        <w:top w:val="none" w:sz="0" w:space="0" w:color="auto"/>
        <w:left w:val="none" w:sz="0" w:space="0" w:color="auto"/>
        <w:bottom w:val="none" w:sz="0" w:space="0" w:color="auto"/>
        <w:right w:val="none" w:sz="0" w:space="0" w:color="auto"/>
      </w:divBdr>
    </w:div>
    <w:div w:id="210968241">
      <w:bodyDiv w:val="1"/>
      <w:marLeft w:val="0"/>
      <w:marRight w:val="0"/>
      <w:marTop w:val="0"/>
      <w:marBottom w:val="0"/>
      <w:divBdr>
        <w:top w:val="none" w:sz="0" w:space="0" w:color="auto"/>
        <w:left w:val="none" w:sz="0" w:space="0" w:color="auto"/>
        <w:bottom w:val="none" w:sz="0" w:space="0" w:color="auto"/>
        <w:right w:val="none" w:sz="0" w:space="0" w:color="auto"/>
      </w:divBdr>
    </w:div>
    <w:div w:id="26373234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49013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37685010">
      <w:bodyDiv w:val="1"/>
      <w:marLeft w:val="0"/>
      <w:marRight w:val="0"/>
      <w:marTop w:val="0"/>
      <w:marBottom w:val="0"/>
      <w:divBdr>
        <w:top w:val="none" w:sz="0" w:space="0" w:color="auto"/>
        <w:left w:val="none" w:sz="0" w:space="0" w:color="auto"/>
        <w:bottom w:val="none" w:sz="0" w:space="0" w:color="auto"/>
        <w:right w:val="none" w:sz="0" w:space="0" w:color="auto"/>
      </w:divBdr>
    </w:div>
    <w:div w:id="669138502">
      <w:bodyDiv w:val="1"/>
      <w:marLeft w:val="0"/>
      <w:marRight w:val="0"/>
      <w:marTop w:val="0"/>
      <w:marBottom w:val="0"/>
      <w:divBdr>
        <w:top w:val="none" w:sz="0" w:space="0" w:color="auto"/>
        <w:left w:val="none" w:sz="0" w:space="0" w:color="auto"/>
        <w:bottom w:val="none" w:sz="0" w:space="0" w:color="auto"/>
        <w:right w:val="none" w:sz="0" w:space="0" w:color="auto"/>
      </w:divBdr>
    </w:div>
    <w:div w:id="757018526">
      <w:bodyDiv w:val="1"/>
      <w:marLeft w:val="0"/>
      <w:marRight w:val="0"/>
      <w:marTop w:val="0"/>
      <w:marBottom w:val="0"/>
      <w:divBdr>
        <w:top w:val="none" w:sz="0" w:space="0" w:color="auto"/>
        <w:left w:val="none" w:sz="0" w:space="0" w:color="auto"/>
        <w:bottom w:val="none" w:sz="0" w:space="0" w:color="auto"/>
        <w:right w:val="none" w:sz="0" w:space="0" w:color="auto"/>
      </w:divBdr>
    </w:div>
    <w:div w:id="798230959">
      <w:bodyDiv w:val="1"/>
      <w:marLeft w:val="0"/>
      <w:marRight w:val="0"/>
      <w:marTop w:val="0"/>
      <w:marBottom w:val="0"/>
      <w:divBdr>
        <w:top w:val="none" w:sz="0" w:space="0" w:color="auto"/>
        <w:left w:val="none" w:sz="0" w:space="0" w:color="auto"/>
        <w:bottom w:val="none" w:sz="0" w:space="0" w:color="auto"/>
        <w:right w:val="none" w:sz="0" w:space="0" w:color="auto"/>
      </w:divBdr>
    </w:div>
    <w:div w:id="948585780">
      <w:bodyDiv w:val="1"/>
      <w:marLeft w:val="0"/>
      <w:marRight w:val="0"/>
      <w:marTop w:val="0"/>
      <w:marBottom w:val="0"/>
      <w:divBdr>
        <w:top w:val="none" w:sz="0" w:space="0" w:color="auto"/>
        <w:left w:val="none" w:sz="0" w:space="0" w:color="auto"/>
        <w:bottom w:val="none" w:sz="0" w:space="0" w:color="auto"/>
        <w:right w:val="none" w:sz="0" w:space="0" w:color="auto"/>
      </w:divBdr>
    </w:div>
    <w:div w:id="94904407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084037139">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31245457">
      <w:bodyDiv w:val="1"/>
      <w:marLeft w:val="0"/>
      <w:marRight w:val="0"/>
      <w:marTop w:val="0"/>
      <w:marBottom w:val="0"/>
      <w:divBdr>
        <w:top w:val="none" w:sz="0" w:space="0" w:color="auto"/>
        <w:left w:val="none" w:sz="0" w:space="0" w:color="auto"/>
        <w:bottom w:val="none" w:sz="0" w:space="0" w:color="auto"/>
        <w:right w:val="none" w:sz="0" w:space="0" w:color="auto"/>
      </w:divBdr>
    </w:div>
    <w:div w:id="1132675903">
      <w:bodyDiv w:val="1"/>
      <w:marLeft w:val="0"/>
      <w:marRight w:val="0"/>
      <w:marTop w:val="0"/>
      <w:marBottom w:val="0"/>
      <w:divBdr>
        <w:top w:val="none" w:sz="0" w:space="0" w:color="auto"/>
        <w:left w:val="none" w:sz="0" w:space="0" w:color="auto"/>
        <w:bottom w:val="none" w:sz="0" w:space="0" w:color="auto"/>
        <w:right w:val="none" w:sz="0" w:space="0" w:color="auto"/>
      </w:divBdr>
    </w:div>
    <w:div w:id="1138642758">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07054747">
      <w:bodyDiv w:val="1"/>
      <w:marLeft w:val="0"/>
      <w:marRight w:val="0"/>
      <w:marTop w:val="0"/>
      <w:marBottom w:val="0"/>
      <w:divBdr>
        <w:top w:val="none" w:sz="0" w:space="0" w:color="auto"/>
        <w:left w:val="none" w:sz="0" w:space="0" w:color="auto"/>
        <w:bottom w:val="none" w:sz="0" w:space="0" w:color="auto"/>
        <w:right w:val="none" w:sz="0" w:space="0" w:color="auto"/>
      </w:divBdr>
    </w:div>
    <w:div w:id="13649848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9959125">
      <w:bodyDiv w:val="1"/>
      <w:marLeft w:val="0"/>
      <w:marRight w:val="0"/>
      <w:marTop w:val="0"/>
      <w:marBottom w:val="0"/>
      <w:divBdr>
        <w:top w:val="none" w:sz="0" w:space="0" w:color="auto"/>
        <w:left w:val="none" w:sz="0" w:space="0" w:color="auto"/>
        <w:bottom w:val="none" w:sz="0" w:space="0" w:color="auto"/>
        <w:right w:val="none" w:sz="0" w:space="0" w:color="auto"/>
      </w:divBdr>
    </w:div>
    <w:div w:id="149988818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329840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88569364">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59D41-2901-46AC-ACCA-A40D0F0D5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1</Pages>
  <Words>19851</Words>
  <Characters>113156</Characters>
  <Application>Microsoft Office Word</Application>
  <DocSecurity>0</DocSecurity>
  <Lines>942</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132742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HP</cp:lastModifiedBy>
  <cp:revision>89</cp:revision>
  <cp:lastPrinted>2018-02-16T07:12:00Z</cp:lastPrinted>
  <dcterms:created xsi:type="dcterms:W3CDTF">2022-07-21T11:10:00Z</dcterms:created>
  <dcterms:modified xsi:type="dcterms:W3CDTF">2025-10-08T12:58:00Z</dcterms:modified>
</cp:coreProperties>
</file>